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A1B87" w14:textId="2A40A482" w:rsidR="005C1633" w:rsidRDefault="006D3E19" w:rsidP="004A4DDF">
      <w:pPr>
        <w:pStyle w:val="ACNormln"/>
        <w:spacing w:before="0"/>
        <w:jc w:val="center"/>
        <w:outlineLvl w:val="0"/>
        <w:rPr>
          <w:rFonts w:cs="Arial"/>
          <w:i/>
          <w:color w:val="AEAAAA" w:themeColor="background2" w:themeShade="BF"/>
          <w:sz w:val="28"/>
        </w:rPr>
      </w:pPr>
      <w:r>
        <w:rPr>
          <w:rFonts w:ascii="Arial" w:hAnsi="Arial" w:cs="Arial"/>
          <w:b/>
          <w:sz w:val="32"/>
          <w:szCs w:val="32"/>
        </w:rPr>
        <w:t xml:space="preserve"> </w:t>
      </w:r>
      <w:r w:rsidR="00B5653B">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r w:rsidR="004A4DDF" w:rsidRPr="00606DA8">
        <w:rPr>
          <w:i/>
          <w:color w:val="AEAAAA" w:themeColor="background2" w:themeShade="BF"/>
          <w:sz w:val="28"/>
          <w:highlight w:val="yellow"/>
        </w:rPr>
        <w:t>č.</w:t>
      </w:r>
      <w:r w:rsidR="005C1633" w:rsidRPr="00606DA8">
        <w:rPr>
          <w:i/>
          <w:color w:val="AEAAAA" w:themeColor="background2" w:themeShade="BF"/>
          <w:sz w:val="28"/>
          <w:highlight w:val="yellow"/>
        </w:rPr>
        <w:t xml:space="preserve"> </w:t>
      </w:r>
      <w:r w:rsidR="004A4DDF" w:rsidRPr="00606DA8">
        <w:rPr>
          <w:i/>
          <w:color w:val="AEAAAA" w:themeColor="background2" w:themeShade="BF"/>
          <w:sz w:val="28"/>
          <w:highlight w:val="yellow"/>
        </w:rPr>
        <w:t xml:space="preserve">… vyplní </w:t>
      </w:r>
      <w:r w:rsidR="00923C21">
        <w:rPr>
          <w:i/>
          <w:color w:val="AEAAAA" w:themeColor="background2" w:themeShade="BF"/>
          <w:sz w:val="28"/>
          <w:highlight w:val="yellow"/>
        </w:rPr>
        <w:t xml:space="preserve">Prodávající </w:t>
      </w:r>
      <w:r w:rsidR="004A4DDF" w:rsidRPr="000C0DD0">
        <w:rPr>
          <w:rFonts w:cs="Arial"/>
          <w:i/>
          <w:color w:val="AEAAAA" w:themeColor="background2" w:themeShade="BF"/>
          <w:sz w:val="28"/>
          <w:highlight w:val="yellow"/>
        </w:rPr>
        <w:t>…</w:t>
      </w:r>
    </w:p>
    <w:p w14:paraId="6AFB2631" w14:textId="13E8BECB" w:rsidR="00420FB8" w:rsidRPr="00EC21A0" w:rsidRDefault="00420FB8" w:rsidP="00420FB8">
      <w:pPr>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 xml:space="preserve">(dále </w:t>
      </w:r>
      <w:r w:rsidR="00843FEC">
        <w:rPr>
          <w:sz w:val="20"/>
          <w:szCs w:val="20"/>
        </w:rPr>
        <w:t>také „zákon“ nebo</w:t>
      </w:r>
      <w:r w:rsidRPr="00EC21A0">
        <w:rPr>
          <w:sz w:val="20"/>
          <w:szCs w:val="20"/>
        </w:rPr>
        <w:t xml:space="preserve"> „ZZVZ“)</w:t>
      </w:r>
    </w:p>
    <w:bookmarkEnd w:id="0"/>
    <w:p w14:paraId="7F6145CD" w14:textId="77777777" w:rsidR="00420FB8" w:rsidRPr="004A4DDF" w:rsidRDefault="00420FB8" w:rsidP="004A4DDF">
      <w:pPr>
        <w:pStyle w:val="ACNormln"/>
        <w:spacing w:before="0"/>
        <w:jc w:val="center"/>
        <w:outlineLvl w:val="0"/>
        <w:rPr>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4A15EFDE"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D85F96">
        <w:t xml:space="preserve"> MHA,</w:t>
      </w:r>
      <w:r w:rsidRPr="00401355">
        <w:t xml:space="preserve"> předsedou představenstva, </w:t>
      </w:r>
    </w:p>
    <w:p w14:paraId="62514D29" w14:textId="3082698D" w:rsidR="005C1633" w:rsidRPr="00401355" w:rsidRDefault="005C1633" w:rsidP="00401355">
      <w:pPr>
        <w:tabs>
          <w:tab w:val="left" w:pos="2268"/>
        </w:tabs>
        <w:autoSpaceDN w:val="0"/>
        <w:spacing w:after="0"/>
      </w:pPr>
      <w:r w:rsidRPr="00401355">
        <w:t xml:space="preserve">  </w:t>
      </w:r>
      <w:r w:rsidR="00401355">
        <w:tab/>
      </w:r>
      <w:r w:rsidRPr="00401355">
        <w:t>Ing.</w:t>
      </w:r>
      <w:r w:rsidR="00720826">
        <w:t xml:space="preserve"> </w:t>
      </w:r>
      <w:r w:rsidR="00387D9B">
        <w:t xml:space="preserve">Hynkem Raisem, </w:t>
      </w:r>
      <w:r w:rsidR="00073891">
        <w:t xml:space="preserve">MHA, </w:t>
      </w:r>
      <w:r w:rsidRPr="00401355">
        <w:t>místopředsedou představenstva</w:t>
      </w:r>
      <w:r w:rsidRPr="00AD1C61">
        <w:t xml:space="preserve">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1B9A15F" w:rsidR="005C1633" w:rsidRPr="00AD1C61" w:rsidRDefault="005C1633" w:rsidP="005C1633">
      <w:pPr>
        <w:tabs>
          <w:tab w:val="left" w:pos="2268"/>
        </w:tabs>
        <w:autoSpaceDN w:val="0"/>
        <w:spacing w:after="0"/>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7601A078"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78AEDA70" w14:textId="4896B88C"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66FEEE26" w14:textId="077FC78F"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5D03248F" w14:textId="37D2D85A"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5C9E6C59" w14:textId="7F9770AD"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44AF6979" w14:textId="48A4C82A"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186E2A51" w14:textId="32D97AC1"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555A135B" w14:textId="1F82F459"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w:t>
      </w:r>
      <w:proofErr w:type="gramEnd"/>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2384550A" w14:textId="1BE3403A" w:rsidR="00420FB8" w:rsidRPr="001171AC" w:rsidRDefault="003007B4" w:rsidP="00420FB8">
      <w:r>
        <w:t xml:space="preserve">dále jen </w:t>
      </w:r>
      <w:r w:rsidR="00923C21">
        <w:rPr>
          <w:b/>
        </w:rPr>
        <w:t xml:space="preserve">Prodávající </w:t>
      </w:r>
      <w:r w:rsidR="00420FB8" w:rsidRPr="001171AC">
        <w:t>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0D5437BB"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0D1C47">
      <w:pPr>
        <w:pStyle w:val="Bezmezer"/>
      </w:pPr>
    </w:p>
    <w:p w14:paraId="687AF1A2" w14:textId="0364CA30" w:rsidR="003007B4" w:rsidRDefault="00420FB8" w:rsidP="00AF75BA">
      <w:pPr>
        <w:pStyle w:val="Bezmezer"/>
        <w:jc w:val="both"/>
      </w:pPr>
      <w:r w:rsidRPr="00843FEC">
        <w:t xml:space="preserve">Podkladem pro uzavření této </w:t>
      </w:r>
      <w:r w:rsidR="00B067C8" w:rsidRPr="00843FEC">
        <w:t>Smlouv</w:t>
      </w:r>
      <w:r w:rsidRPr="00843FEC">
        <w:t xml:space="preserve">y je nabídka </w:t>
      </w:r>
      <w:r w:rsidR="005F450C">
        <w:t>vybraného</w:t>
      </w:r>
      <w:r w:rsidRPr="00843FEC">
        <w:t xml:space="preserve"> dodavatele předložená v rámci zadávacího řízení</w:t>
      </w:r>
      <w:r w:rsidR="004A1D9D" w:rsidRPr="00843FEC">
        <w:t xml:space="preserve"> </w:t>
      </w:r>
      <w:r w:rsidR="00843FEC">
        <w:t xml:space="preserve">k veřejné zakázce s názvem </w:t>
      </w:r>
      <w:r w:rsidR="000E337C" w:rsidRPr="000E337C">
        <w:rPr>
          <w:b/>
          <w:bCs/>
        </w:rPr>
        <w:t xml:space="preserve">Prodloužení práva užití licencí </w:t>
      </w:r>
      <w:proofErr w:type="spellStart"/>
      <w:r w:rsidR="000E337C" w:rsidRPr="000E337C">
        <w:rPr>
          <w:b/>
          <w:bCs/>
        </w:rPr>
        <w:t>Veeam</w:t>
      </w:r>
      <w:proofErr w:type="spellEnd"/>
      <w:r w:rsidRPr="00843FEC">
        <w:t xml:space="preserve">, realizovaného v souladu se zákonem č. 134/2016 Sb., </w:t>
      </w:r>
      <w:r w:rsidR="00843FEC" w:rsidRPr="00843FEC">
        <w:t>o zadávání veřejných zakázek, ve znění pozdějších předpisů</w:t>
      </w:r>
      <w:r w:rsidRPr="00843FEC">
        <w:t>.</w:t>
      </w:r>
    </w:p>
    <w:p w14:paraId="7BE9E9C8" w14:textId="77777777" w:rsidR="00990AA2" w:rsidRPr="00640A13" w:rsidRDefault="00990AA2" w:rsidP="00990AA2">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419A21B1" w14:textId="44317B0F" w:rsidR="00D85F96" w:rsidRPr="00843FEC" w:rsidRDefault="00E71EFC" w:rsidP="004552C3">
      <w:pPr>
        <w:pStyle w:val="Odstavecseseznamem"/>
        <w:numPr>
          <w:ilvl w:val="0"/>
          <w:numId w:val="34"/>
        </w:numPr>
        <w:spacing w:line="240" w:lineRule="auto"/>
        <w:ind w:left="426"/>
        <w:rPr>
          <w:sz w:val="22"/>
          <w:szCs w:val="22"/>
        </w:rPr>
      </w:pPr>
      <w:r w:rsidRPr="00843FEC">
        <w:rPr>
          <w:sz w:val="22"/>
          <w:szCs w:val="22"/>
        </w:rPr>
        <w:t>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w:t>
      </w:r>
      <w:r w:rsidR="00D85F96" w:rsidRPr="00843FEC">
        <w:rPr>
          <w:sz w:val="22"/>
          <w:szCs w:val="22"/>
        </w:rPr>
        <w:t xml:space="preserve">. </w:t>
      </w:r>
    </w:p>
    <w:p w14:paraId="394ABD93" w14:textId="1BEB0125" w:rsidR="00E71EFC" w:rsidRPr="00843FEC" w:rsidRDefault="00E71EFC" w:rsidP="004552C3">
      <w:pPr>
        <w:pStyle w:val="Odstavecseseznamem"/>
        <w:numPr>
          <w:ilvl w:val="0"/>
          <w:numId w:val="34"/>
        </w:numPr>
        <w:spacing w:line="240" w:lineRule="auto"/>
        <w:ind w:left="426"/>
        <w:rPr>
          <w:sz w:val="22"/>
          <w:szCs w:val="22"/>
        </w:rPr>
      </w:pPr>
      <w:r w:rsidRPr="00843FEC">
        <w:rPr>
          <w:sz w:val="22"/>
          <w:szCs w:val="22"/>
        </w:rPr>
        <w:t>Smluvní strany prohlašují, že osoby jednající za Smluvní strany jsou osoby oprávněné k jednání bez jakéhokoliv omezení daného např. i vnitřním předpisem Smluvní strany.</w:t>
      </w:r>
    </w:p>
    <w:p w14:paraId="2197AAE8" w14:textId="213C954F" w:rsidR="00E71EFC" w:rsidRPr="00843FEC" w:rsidRDefault="00E71EFC" w:rsidP="004552C3">
      <w:pPr>
        <w:pStyle w:val="Odstavecseseznamem"/>
        <w:numPr>
          <w:ilvl w:val="0"/>
          <w:numId w:val="34"/>
        </w:numPr>
        <w:spacing w:line="240" w:lineRule="auto"/>
        <w:ind w:left="426"/>
        <w:rPr>
          <w:sz w:val="22"/>
          <w:szCs w:val="22"/>
        </w:rPr>
      </w:pPr>
      <w:r w:rsidRPr="00843FEC">
        <w:rPr>
          <w:sz w:val="22"/>
          <w:szCs w:val="22"/>
        </w:rPr>
        <w:lastRenderedPageBreak/>
        <w:t>Smluvní strany mají zájem uzavřít platnou Smlouvu a žádné Smluvní straně není známa žádná skutečnost bránící jí uzavřít platnou Smlouvu a poskytnout sjednaná plnění.</w:t>
      </w:r>
    </w:p>
    <w:p w14:paraId="3D3491EA" w14:textId="13AB06E1" w:rsidR="00D85F96" w:rsidRPr="00843FEC" w:rsidRDefault="00E71EFC" w:rsidP="004552C3">
      <w:pPr>
        <w:pStyle w:val="Odstavecseseznamem"/>
        <w:numPr>
          <w:ilvl w:val="0"/>
          <w:numId w:val="34"/>
        </w:numPr>
        <w:spacing w:line="240" w:lineRule="auto"/>
        <w:ind w:left="426"/>
        <w:rPr>
          <w:sz w:val="22"/>
          <w:szCs w:val="22"/>
          <w:lang w:eastAsia="en-US"/>
        </w:rPr>
      </w:pPr>
      <w:r w:rsidRPr="00843FEC">
        <w:rPr>
          <w:sz w:val="22"/>
          <w:szCs w:val="22"/>
          <w:lang w:eastAsia="en-US"/>
        </w:rPr>
        <w:t>Kupující</w:t>
      </w:r>
      <w:r w:rsidR="00D85F96" w:rsidRPr="00843FEC">
        <w:rPr>
          <w:sz w:val="22"/>
          <w:szCs w:val="22"/>
          <w:lang w:eastAsia="en-US"/>
        </w:rPr>
        <w:t xml:space="preserve"> je na základě rozhodnutí Národního úřadu pro kybernetickou a informační bezpečnost ze                            dne 18. 10. 2018 dle zákona č. 181/2014 Sb., o kybernetické bezpečnosti a o změně souvisejících zákonů, ve znění pozdějších předpisů</w:t>
      </w:r>
      <w:r w:rsidRPr="00843FEC">
        <w:rPr>
          <w:sz w:val="22"/>
          <w:szCs w:val="22"/>
          <w:lang w:eastAsia="en-US"/>
        </w:rPr>
        <w:t>,</w:t>
      </w:r>
      <w:r w:rsidR="00D85F96" w:rsidRPr="00843FEC">
        <w:rPr>
          <w:sz w:val="22"/>
          <w:szCs w:val="22"/>
          <w:lang w:eastAsia="en-US"/>
        </w:rPr>
        <w:t xml:space="preserve"> provozovatelem základní služby: Poskytování zdravotních služeb. Informační systém, na kterém je tato služba závislá, je informačním systémem základní služby. </w:t>
      </w:r>
      <w:r w:rsidRPr="00843FEC">
        <w:rPr>
          <w:sz w:val="22"/>
          <w:szCs w:val="22"/>
          <w:lang w:eastAsia="en-US"/>
        </w:rPr>
        <w:t>Kupující</w:t>
      </w:r>
      <w:r w:rsidR="00D85F96" w:rsidRPr="00843FEC">
        <w:rPr>
          <w:sz w:val="22"/>
          <w:szCs w:val="22"/>
          <w:lang w:eastAsia="en-US"/>
        </w:rPr>
        <w:t xml:space="preserve"> oprávněně předpokládá, že objednávaný systém bude součástí kritické informační infrastruktury dle zákona č. 181/2014 Sb., o kybernetické bezpečnosti a o změně souvisejících zákonů, ve znění pozdějších předpisů. </w:t>
      </w:r>
    </w:p>
    <w:p w14:paraId="24CE8471" w14:textId="0207FEEA" w:rsidR="00D85F96" w:rsidRPr="00843FEC" w:rsidRDefault="00D85F96" w:rsidP="004552C3">
      <w:pPr>
        <w:pStyle w:val="Odstavecseseznamem"/>
        <w:numPr>
          <w:ilvl w:val="0"/>
          <w:numId w:val="34"/>
        </w:numPr>
        <w:spacing w:line="240" w:lineRule="auto"/>
        <w:ind w:left="426"/>
        <w:rPr>
          <w:sz w:val="22"/>
          <w:szCs w:val="22"/>
          <w:lang w:eastAsia="en-US"/>
        </w:rPr>
      </w:pPr>
      <w:r w:rsidRPr="00843FEC">
        <w:rPr>
          <w:sz w:val="22"/>
          <w:szCs w:val="22"/>
          <w:lang w:eastAsia="en-US"/>
        </w:rPr>
        <w:t xml:space="preserve">Prodávající bere na vědomí, že vstoupí do smluvního právního vztahu jako „významný dodavatel“ z hlediska bezpečnosti informačního a komunikačního systému. Způsoby a úrovně realizace bezpečnostních opatření pro Prodejce stanoví příloha č. </w:t>
      </w:r>
      <w:r w:rsidR="00144FA0" w:rsidRPr="00843FEC">
        <w:rPr>
          <w:sz w:val="22"/>
          <w:szCs w:val="22"/>
          <w:lang w:eastAsia="en-US"/>
        </w:rPr>
        <w:t>6</w:t>
      </w:r>
      <w:r w:rsidRPr="00843FEC">
        <w:rPr>
          <w:sz w:val="22"/>
          <w:szCs w:val="22"/>
          <w:lang w:eastAsia="en-US"/>
        </w:rPr>
        <w:t xml:space="preserve"> této smlouvy a určuje vzájemný vztah odpovědnosti za zavedení a kontrolu bezpečnostních opatření mezi Objednatelem a Prodejcem. Požadavky na Prodejce jsou v této smlouvě definovány dle platné právní úpravy, především dle zákona č. 181/2014 Sb., o kybernetické bezpečnosti a o změně souvisejících zákonů</w:t>
      </w:r>
      <w:r w:rsidR="00E71EFC" w:rsidRPr="00843FEC">
        <w:rPr>
          <w:sz w:val="22"/>
          <w:szCs w:val="22"/>
          <w:lang w:eastAsia="en-US"/>
        </w:rPr>
        <w:t>,</w:t>
      </w:r>
      <w:r w:rsidRPr="00843FEC">
        <w:rPr>
          <w:sz w:val="22"/>
          <w:szCs w:val="22"/>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14D47571" w14:textId="35CC8322" w:rsidR="004A1D9D" w:rsidRPr="00E43DF6" w:rsidRDefault="0032400D" w:rsidP="00C82249">
      <w:pPr>
        <w:numPr>
          <w:ilvl w:val="0"/>
          <w:numId w:val="6"/>
        </w:numPr>
        <w:spacing w:after="60" w:line="240" w:lineRule="auto"/>
        <w:jc w:val="both"/>
      </w:pPr>
      <w:r w:rsidRPr="00E43DF6">
        <w:t xml:space="preserve">Účelem této </w:t>
      </w:r>
      <w:r w:rsidR="00B067C8" w:rsidRPr="00E43DF6">
        <w:t>Smlouv</w:t>
      </w:r>
      <w:r w:rsidRPr="00E43DF6">
        <w:t>y je</w:t>
      </w:r>
      <w:r w:rsidR="00365C42" w:rsidRPr="00E43DF6">
        <w:t xml:space="preserve"> </w:t>
      </w:r>
      <w:r w:rsidR="00D7218A" w:rsidRPr="00E43DF6">
        <w:t xml:space="preserve">obnova práva užití licencí provozovaného </w:t>
      </w:r>
      <w:r w:rsidR="009C56EC">
        <w:t>software</w:t>
      </w:r>
      <w:r w:rsidR="00365C42" w:rsidRPr="00E43DF6">
        <w:t xml:space="preserve"> </w:t>
      </w:r>
      <w:r w:rsidR="002527F3" w:rsidRPr="00E43DF6">
        <w:t xml:space="preserve">(dále jen </w:t>
      </w:r>
      <w:r w:rsidR="002527F3" w:rsidRPr="00E43DF6">
        <w:rPr>
          <w:b/>
        </w:rPr>
        <w:t>předmět koupě</w:t>
      </w:r>
      <w:r w:rsidR="002527F3" w:rsidRPr="00E43DF6">
        <w:t>)</w:t>
      </w:r>
      <w:r w:rsidR="00BC2FF7" w:rsidRPr="00E43DF6">
        <w:t xml:space="preserve"> </w:t>
      </w:r>
      <w:r w:rsidR="00E43DF6">
        <w:t xml:space="preserve">pro </w:t>
      </w:r>
      <w:r w:rsidR="002E44D0">
        <w:t>zálohování</w:t>
      </w:r>
      <w:r w:rsidR="001F1E10" w:rsidRPr="00E43DF6">
        <w:t>.</w:t>
      </w:r>
    </w:p>
    <w:p w14:paraId="0C85E752" w14:textId="3F6CE434" w:rsidR="001140FF"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63AAF513" w14:textId="46672CD3" w:rsidR="002527F3" w:rsidRPr="00B54558" w:rsidRDefault="002527F3" w:rsidP="00C82249">
      <w:pPr>
        <w:numPr>
          <w:ilvl w:val="0"/>
          <w:numId w:val="9"/>
        </w:numPr>
        <w:spacing w:after="60" w:line="240" w:lineRule="auto"/>
        <w:jc w:val="both"/>
      </w:pPr>
      <w:bookmarkStart w:id="2" w:name="_Hlk511033376"/>
      <w:r w:rsidRPr="00B54558">
        <w:t xml:space="preserve">Předmětem této Smlouvy je závazek na straně Prodávajícího odevzdat Kupujícímu předmět koupě </w:t>
      </w:r>
      <w:r w:rsidR="00E55A0F" w:rsidRPr="00B54558">
        <w:t>a umožnit K</w:t>
      </w:r>
      <w:r w:rsidRPr="00B54558">
        <w:t>upujícímu nabytí práva k</w:t>
      </w:r>
      <w:r w:rsidR="00416D5D">
        <w:t xml:space="preserve"> užití </w:t>
      </w:r>
      <w:r w:rsidRPr="00B54558">
        <w:t xml:space="preserve">předmětu koupě a závazek na straně </w:t>
      </w:r>
      <w:r w:rsidR="00E55A0F" w:rsidRPr="00B54558">
        <w:t>K</w:t>
      </w:r>
      <w:r w:rsidRPr="00B54558">
        <w:t xml:space="preserve">upujícího tento předmět koupě převzít a zaplatit za něj prodávajícímu </w:t>
      </w:r>
      <w:r w:rsidR="00B5653B" w:rsidRPr="00B54558">
        <w:t xml:space="preserve">Kupní </w:t>
      </w:r>
      <w:r w:rsidRPr="00B54558">
        <w:t>cenu.</w:t>
      </w:r>
    </w:p>
    <w:p w14:paraId="06768946" w14:textId="44637B3F" w:rsidR="00600717" w:rsidRPr="00A4022B" w:rsidRDefault="002527F3" w:rsidP="00C82249">
      <w:pPr>
        <w:numPr>
          <w:ilvl w:val="0"/>
          <w:numId w:val="9"/>
        </w:numPr>
        <w:spacing w:after="60" w:line="240" w:lineRule="auto"/>
        <w:jc w:val="both"/>
      </w:pPr>
      <w:r w:rsidRPr="00A4022B">
        <w:t>Přesná specifikace předmětu koupě</w:t>
      </w:r>
      <w:bookmarkStart w:id="3" w:name="_Hlk510095614"/>
      <w:r w:rsidRPr="00A4022B">
        <w:t xml:space="preserve"> </w:t>
      </w:r>
      <w:bookmarkEnd w:id="3"/>
      <w:r w:rsidR="00600717" w:rsidRPr="00A4022B">
        <w:t>(t</w:t>
      </w:r>
      <w:r w:rsidR="00A4022B" w:rsidRPr="00A4022B">
        <w:t>yp a počet softwarových licencí</w:t>
      </w:r>
      <w:r w:rsidR="00600717" w:rsidRPr="00A4022B">
        <w:t xml:space="preserve">) </w:t>
      </w:r>
      <w:r w:rsidRPr="00A4022B">
        <w:t xml:space="preserve">je uvedena v Příloze č. 1 – Předmět koupě </w:t>
      </w:r>
      <w:r w:rsidR="00E55A0F" w:rsidRPr="00A4022B">
        <w:t xml:space="preserve">dle </w:t>
      </w:r>
      <w:r w:rsidRPr="00A4022B">
        <w:t>této Smlouvy</w:t>
      </w:r>
      <w:bookmarkEnd w:id="2"/>
      <w:r w:rsidR="00600717" w:rsidRPr="00A4022B">
        <w:t>.</w:t>
      </w:r>
    </w:p>
    <w:p w14:paraId="56EFE954" w14:textId="6C8032FE" w:rsidR="00587198" w:rsidRPr="00A4022B" w:rsidRDefault="00923C21" w:rsidP="00C82249">
      <w:pPr>
        <w:numPr>
          <w:ilvl w:val="0"/>
          <w:numId w:val="9"/>
        </w:numPr>
        <w:spacing w:after="60" w:line="240" w:lineRule="auto"/>
        <w:jc w:val="both"/>
        <w:rPr>
          <w:noProof/>
        </w:rPr>
      </w:pPr>
      <w:r w:rsidRPr="00A4022B">
        <w:rPr>
          <w:noProof/>
        </w:rPr>
        <w:t>Kupující</w:t>
      </w:r>
      <w:r w:rsidR="00587198" w:rsidRPr="00A4022B">
        <w:rPr>
          <w:noProof/>
        </w:rPr>
        <w:t xml:space="preserve"> se zavazuje převzít </w:t>
      </w:r>
      <w:r w:rsidR="00E55A0F" w:rsidRPr="00A4022B">
        <w:rPr>
          <w:noProof/>
        </w:rPr>
        <w:t xml:space="preserve">předmět koupě </w:t>
      </w:r>
      <w:r w:rsidR="00587198" w:rsidRPr="00A4022B">
        <w:rPr>
          <w:noProof/>
        </w:rPr>
        <w:t xml:space="preserve">od </w:t>
      </w:r>
      <w:r w:rsidR="00E55A0F" w:rsidRPr="00A4022B">
        <w:rPr>
          <w:noProof/>
        </w:rPr>
        <w:t>Prodávajícího</w:t>
      </w:r>
      <w:r w:rsidR="00587198" w:rsidRPr="00A4022B">
        <w:rPr>
          <w:noProof/>
        </w:rPr>
        <w:t xml:space="preserve"> a zaplatit cenu dle podmínek této </w:t>
      </w:r>
      <w:r w:rsidR="00B067C8" w:rsidRPr="00A4022B">
        <w:rPr>
          <w:noProof/>
        </w:rPr>
        <w:t>Smlouv</w:t>
      </w:r>
      <w:r w:rsidR="00587198" w:rsidRPr="00A4022B">
        <w:rPr>
          <w:noProof/>
        </w:rPr>
        <w:t>y.</w:t>
      </w: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0D59CE83" w:rsidR="000778E9" w:rsidRPr="000778E9" w:rsidRDefault="002923D5" w:rsidP="00C82249">
      <w:pPr>
        <w:numPr>
          <w:ilvl w:val="0"/>
          <w:numId w:val="3"/>
        </w:numPr>
        <w:spacing w:after="60" w:line="240" w:lineRule="auto"/>
        <w:jc w:val="both"/>
      </w:pPr>
      <w:r w:rsidRPr="000778E9">
        <w:t xml:space="preserve">Místem </w:t>
      </w:r>
      <w:r w:rsidR="00600717">
        <w:t xml:space="preserve">předání předmětu koupě </w:t>
      </w:r>
      <w:r w:rsidRPr="000778E9">
        <w:t xml:space="preserve">této </w:t>
      </w:r>
      <w:r w:rsidR="00B067C8">
        <w:t>Smlouv</w:t>
      </w:r>
      <w:r w:rsidRPr="000778E9">
        <w:t xml:space="preserve">y jsou </w:t>
      </w:r>
      <w:r w:rsidR="000778E9" w:rsidRPr="000778E9">
        <w:t>t</w:t>
      </w:r>
      <w:r w:rsidR="005F16B8">
        <w:t>a</w:t>
      </w:r>
      <w:r w:rsidR="000778E9" w:rsidRPr="000778E9">
        <w:t>to</w:t>
      </w:r>
      <w:r w:rsidRPr="000778E9">
        <w:t xml:space="preserve"> pracoviště</w:t>
      </w:r>
      <w:r w:rsidR="000778E9" w:rsidRPr="000778E9">
        <w:t>:</w:t>
      </w:r>
    </w:p>
    <w:p w14:paraId="1411C185" w14:textId="263FD7A5" w:rsidR="00201B10" w:rsidRPr="00E96907" w:rsidRDefault="00201B10" w:rsidP="00C82249">
      <w:pPr>
        <w:pStyle w:val="Odstavecseseznamem"/>
        <w:numPr>
          <w:ilvl w:val="0"/>
          <w:numId w:val="7"/>
        </w:numPr>
        <w:spacing w:before="0" w:after="120" w:line="240" w:lineRule="auto"/>
        <w:contextualSpacing w:val="0"/>
        <w:rPr>
          <w:rFonts w:ascii="Calibri" w:hAnsi="Calibri"/>
          <w:szCs w:val="20"/>
        </w:rPr>
      </w:pPr>
      <w:r w:rsidRPr="00843FEC">
        <w:rPr>
          <w:rFonts w:ascii="Calibri" w:hAnsi="Calibri"/>
          <w:b/>
          <w:bCs/>
          <w:sz w:val="22"/>
          <w:szCs w:val="22"/>
        </w:rPr>
        <w:t>Pardubická nemocnice, Kyjevská 44, 53203 Pardubice</w:t>
      </w:r>
    </w:p>
    <w:p w14:paraId="56CBF4CC" w14:textId="77777777" w:rsidR="00E55A0F" w:rsidRDefault="00923C21" w:rsidP="00C82249">
      <w:pPr>
        <w:numPr>
          <w:ilvl w:val="0"/>
          <w:numId w:val="3"/>
        </w:numPr>
        <w:spacing w:after="60" w:line="240" w:lineRule="auto"/>
        <w:jc w:val="both"/>
      </w:pPr>
      <w:r>
        <w:t xml:space="preserve">Prodávající </w:t>
      </w:r>
      <w:r w:rsidR="002923D5" w:rsidRPr="002923D5">
        <w:t>se zavazuje</w:t>
      </w:r>
      <w:r w:rsidR="00600717">
        <w:t xml:space="preserve"> předat Kupujícímu předmět koupě a zprovoznit ho</w:t>
      </w:r>
      <w:r w:rsidR="002923D5" w:rsidRPr="002923D5">
        <w:t xml:space="preserve"> prostřednictvím </w:t>
      </w:r>
      <w:r w:rsidR="002923D5" w:rsidRPr="00A603E3">
        <w:t>svých zaměstnanců</w:t>
      </w:r>
      <w:r w:rsidR="00E55A0F">
        <w:t>.</w:t>
      </w:r>
    </w:p>
    <w:p w14:paraId="20BDBD74" w14:textId="62030559" w:rsidR="00E55A0F" w:rsidRPr="0011662D" w:rsidRDefault="00E55A0F" w:rsidP="00C82249">
      <w:pPr>
        <w:numPr>
          <w:ilvl w:val="0"/>
          <w:numId w:val="3"/>
        </w:numPr>
        <w:spacing w:after="60" w:line="240" w:lineRule="auto"/>
        <w:jc w:val="both"/>
      </w:pPr>
      <w:r w:rsidRPr="0011662D">
        <w:t xml:space="preserve">Společně s předmětem koupě se Prodávající zavazuje předat Kupujícímu doklady nutné k převzetí a užívání </w:t>
      </w:r>
      <w:r w:rsidR="00E75AF5" w:rsidRPr="0011662D">
        <w:t xml:space="preserve">předmětu koupě, např. licenční list, licenční smlouvu apod. </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0EA33511" w14:textId="7B703C97" w:rsidR="008D23CD" w:rsidRDefault="002C1369" w:rsidP="00C82249">
      <w:pPr>
        <w:numPr>
          <w:ilvl w:val="0"/>
          <w:numId w:val="8"/>
        </w:numPr>
        <w:spacing w:after="120" w:line="240" w:lineRule="auto"/>
        <w:jc w:val="both"/>
      </w:pPr>
      <w:ins w:id="4" w:author="Čížková Jaroslava (PKN-ZAK)" w:date="2024-09-25T09:28:00Z" w16du:dateUtc="2024-09-25T07:28:00Z">
        <w:r w:rsidRPr="002C1369">
          <w:t xml:space="preserve">Stávající technická podpora </w:t>
        </w:r>
        <w:proofErr w:type="gramStart"/>
        <w:r w:rsidRPr="002C1369">
          <w:t>končí</w:t>
        </w:r>
        <w:proofErr w:type="gramEnd"/>
        <w:r w:rsidRPr="002C1369">
          <w:t xml:space="preserve"> 22. 2. 2025. Počátek nové technické podpory musí bezprostředně navazovat na ukončenou podporu. Zahájení plnění veřejné zakázky bude na písemnou výzvu zadavatele k zahájení plnění. Ukončení plnění zakázky nejpozději do 2 týdnů od zahájení plnění, tak aby nová technická podpora byla poskytována od 23. 2. 2025</w:t>
        </w:r>
      </w:ins>
      <w:ins w:id="5" w:author="Čížková Jaroslava (PKN-ZAK)" w:date="2024-09-25T09:29:00Z" w16du:dateUtc="2024-09-25T07:29:00Z">
        <w:r>
          <w:t>.</w:t>
        </w:r>
      </w:ins>
      <w:del w:id="6" w:author="Čížková Jaroslava (PKN-ZAK)" w:date="2024-09-25T09:28:00Z" w16du:dateUtc="2024-09-25T07:28:00Z">
        <w:r w:rsidR="00923C21" w:rsidDel="002C1369">
          <w:delText xml:space="preserve">Prodávající </w:delText>
        </w:r>
        <w:r w:rsidR="008B75AB" w:rsidRPr="00A603E3" w:rsidDel="002C1369">
          <w:delText xml:space="preserve">se zavazuje </w:delText>
        </w:r>
        <w:r w:rsidR="00E55A0F" w:rsidDel="002C1369">
          <w:delText xml:space="preserve">dodat předmět koupě, včetně jeho instalace a </w:delText>
        </w:r>
        <w:r w:rsidR="008D23CD" w:rsidDel="002C1369">
          <w:delText xml:space="preserve">zprovoznění </w:delText>
        </w:r>
        <w:r w:rsidR="00351CC7" w:rsidRPr="003E4AB5" w:rsidDel="002C1369">
          <w:delText xml:space="preserve">do </w:delText>
        </w:r>
        <w:r w:rsidR="00C77A3F" w:rsidDel="002C1369">
          <w:delText>2</w:delText>
        </w:r>
        <w:r w:rsidR="00351CC7" w:rsidRPr="003E4AB5" w:rsidDel="002C1369">
          <w:delText xml:space="preserve"> </w:delText>
        </w:r>
        <w:r w:rsidR="008D23CD" w:rsidRPr="003E4AB5" w:rsidDel="002C1369">
          <w:delText>týdnů</w:delText>
        </w:r>
        <w:r w:rsidR="00351CC7" w:rsidRPr="00A603E3" w:rsidDel="002C1369">
          <w:delText xml:space="preserve"> </w:delText>
        </w:r>
      </w:del>
      <w:del w:id="7" w:author="Čížková Jaroslava (PKN-ZAK)" w:date="2024-09-25T09:31:00Z" w16du:dateUtc="2024-09-25T07:31:00Z">
        <w:r w:rsidR="00900D1A" w:rsidRPr="00123B8D" w:rsidDel="00123B8D">
          <w:rPr>
            <w:rPrChange w:id="8" w:author="Čížková Jaroslava (PKN-ZAK)" w:date="2024-09-25T09:31:00Z" w16du:dateUtc="2024-09-25T07:31:00Z">
              <w:rPr>
                <w:strike/>
                <w:highlight w:val="yellow"/>
              </w:rPr>
            </w:rPrChange>
          </w:rPr>
          <w:delText xml:space="preserve">ode dne nabytí účinnosti </w:delText>
        </w:r>
        <w:r w:rsidR="00B067C8" w:rsidRPr="00123B8D" w:rsidDel="00123B8D">
          <w:rPr>
            <w:rPrChange w:id="9" w:author="Čížková Jaroslava (PKN-ZAK)" w:date="2024-09-25T09:31:00Z" w16du:dateUtc="2024-09-25T07:31:00Z">
              <w:rPr>
                <w:strike/>
                <w:highlight w:val="yellow"/>
              </w:rPr>
            </w:rPrChange>
          </w:rPr>
          <w:delText>Smlouv</w:delText>
        </w:r>
        <w:r w:rsidR="008B75AB" w:rsidRPr="00123B8D" w:rsidDel="00123B8D">
          <w:rPr>
            <w:rPrChange w:id="10" w:author="Čížková Jaroslava (PKN-ZAK)" w:date="2024-09-25T09:31:00Z" w16du:dateUtc="2024-09-25T07:31:00Z">
              <w:rPr>
                <w:strike/>
                <w:highlight w:val="yellow"/>
              </w:rPr>
            </w:rPrChange>
          </w:rPr>
          <w:delText>y</w:delText>
        </w:r>
        <w:r w:rsidR="008B75AB" w:rsidRPr="008D23CD" w:rsidDel="00123B8D">
          <w:delText>.</w:delText>
        </w:r>
        <w:r w:rsidR="00CF2FCA" w:rsidDel="00123B8D">
          <w:delText xml:space="preserve"> </w:delText>
        </w:r>
      </w:del>
    </w:p>
    <w:p w14:paraId="4581DED6" w14:textId="5DEB1FF8" w:rsidR="00CA52F3" w:rsidRDefault="00CA52F3" w:rsidP="00C82249">
      <w:pPr>
        <w:numPr>
          <w:ilvl w:val="0"/>
          <w:numId w:val="8"/>
        </w:numPr>
        <w:spacing w:after="120" w:line="240" w:lineRule="auto"/>
        <w:jc w:val="both"/>
      </w:pPr>
      <w:r>
        <w:lastRenderedPageBreak/>
        <w:t>Licence je, dle podmínek této smlouvy, poskytována na dobu 18 měsíců</w:t>
      </w:r>
      <w:ins w:id="11" w:author="Čížková Jaroslava (PKN-ZAK)" w:date="2024-09-25T09:29:00Z" w16du:dateUtc="2024-09-25T07:29:00Z">
        <w:r w:rsidR="002C1369">
          <w:t xml:space="preserve">, a to na období </w:t>
        </w:r>
        <w:r w:rsidR="002C1369" w:rsidRPr="002C1369">
          <w:t>od 23. 2. 2025 do 28. 10. 2026</w:t>
        </w:r>
      </w:ins>
      <w:r>
        <w:t>.</w:t>
      </w: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50D024F8" w:rsidR="00BE12E8" w:rsidRPr="00732482" w:rsidRDefault="00BE12E8" w:rsidP="00C82249">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008D23CD">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0A047FAA" w14:textId="1ED98E0A" w:rsidR="00BE12E8" w:rsidRPr="006C0D3A" w:rsidRDefault="00BE12E8" w:rsidP="00C82249">
      <w:pPr>
        <w:numPr>
          <w:ilvl w:val="0"/>
          <w:numId w:val="17"/>
        </w:numPr>
        <w:spacing w:after="120" w:line="240" w:lineRule="auto"/>
        <w:ind w:left="357" w:hanging="357"/>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756071B7" w:rsidR="00BE12E8" w:rsidRPr="00B92203" w:rsidRDefault="00B5653B" w:rsidP="00C82249">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750C11E1" w14:textId="24239EFA" w:rsidR="00467117" w:rsidRPr="00312DC5" w:rsidRDefault="00467117" w:rsidP="00C82249">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0E3A1E70" w14:textId="65C683B8" w:rsidR="00616E4A" w:rsidRPr="00312DC5" w:rsidRDefault="00923C21" w:rsidP="00C82249">
      <w:pPr>
        <w:numPr>
          <w:ilvl w:val="0"/>
          <w:numId w:val="17"/>
        </w:numPr>
        <w:spacing w:after="120" w:line="240" w:lineRule="auto"/>
        <w:ind w:left="357" w:hanging="357"/>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 xml:space="preserve">rovněž </w:t>
      </w:r>
      <w:r w:rsidR="00733E7F">
        <w:t xml:space="preserve">licenční </w:t>
      </w:r>
      <w:r w:rsidR="0043760B" w:rsidRPr="00312DC5">
        <w:t xml:space="preserve">list </w:t>
      </w:r>
      <w:r w:rsidR="001536EE" w:rsidRPr="00312DC5">
        <w:t xml:space="preserve">podepsaný </w:t>
      </w:r>
      <w:r w:rsidR="004F22D2">
        <w:t>Prodávajícím</w:t>
      </w:r>
      <w:r w:rsidR="0053321D" w:rsidRPr="00312DC5">
        <w:t xml:space="preserve">, který obsahuje </w:t>
      </w:r>
      <w:r w:rsidR="00F86B86" w:rsidRPr="00312DC5">
        <w:t>úplný položkový seznam</w:t>
      </w:r>
      <w:r w:rsidR="0043760B" w:rsidRPr="00312DC5">
        <w:t xml:space="preserve"> dodaných </w:t>
      </w:r>
      <w:r w:rsidR="00653D07">
        <w:t xml:space="preserve">softwarových licencí </w:t>
      </w:r>
      <w:r w:rsidR="00984F5A">
        <w:t>v s</w:t>
      </w:r>
      <w:r w:rsidR="00467117" w:rsidRPr="00312DC5">
        <w:t>ouladu s Přílohou č.</w:t>
      </w:r>
      <w:r w:rsidR="00D82167" w:rsidRPr="00312DC5">
        <w:t xml:space="preserve"> 1</w:t>
      </w:r>
      <w:r w:rsidR="00467117" w:rsidRPr="00312DC5">
        <w:t xml:space="preserve"> této Smlouvy</w:t>
      </w:r>
      <w:r w:rsidR="00F86B86" w:rsidRPr="00312DC5">
        <w:t>.</w:t>
      </w:r>
    </w:p>
    <w:p w14:paraId="1E39F106" w14:textId="759C5174" w:rsidR="00BE12E8" w:rsidRPr="00312DC5" w:rsidRDefault="00923C21" w:rsidP="00C82249">
      <w:pPr>
        <w:numPr>
          <w:ilvl w:val="0"/>
          <w:numId w:val="17"/>
        </w:numPr>
        <w:spacing w:after="120" w:line="240" w:lineRule="auto"/>
        <w:ind w:left="357" w:hanging="357"/>
        <w:jc w:val="both"/>
      </w:pPr>
      <w:r>
        <w:t>Kupující</w:t>
      </w:r>
      <w:r w:rsidR="00BE12E8" w:rsidRPr="00312DC5">
        <w:t xml:space="preserve"> uhradí cenu za </w:t>
      </w:r>
      <w:r w:rsidR="00984F5A">
        <w:t>předmět koupě</w:t>
      </w:r>
      <w:r w:rsidR="00BE12E8" w:rsidRPr="00312DC5">
        <w:t xml:space="preserve"> bezhotovostně po převzetí </w:t>
      </w:r>
      <w:r w:rsidR="00984F5A">
        <w:t xml:space="preserve">předmětu koupě </w:t>
      </w:r>
      <w:r w:rsidR="00BE12E8" w:rsidRPr="00312DC5">
        <w:t>na základě</w:t>
      </w:r>
      <w:r w:rsidR="00F86B86" w:rsidRPr="00312DC5">
        <w:t xml:space="preserve"> faktury a </w:t>
      </w:r>
      <w:r w:rsidR="00604BDD">
        <w:t>licenčního</w:t>
      </w:r>
      <w:r w:rsidR="00F86B86" w:rsidRPr="00312DC5">
        <w:t xml:space="preserve"> listu </w:t>
      </w:r>
      <w:r w:rsidR="00BE12E8" w:rsidRPr="00312DC5">
        <w:t xml:space="preserve">vystaveného </w:t>
      </w:r>
      <w:r w:rsidR="00984F5A">
        <w:t>Prodávajícím</w:t>
      </w:r>
      <w:r w:rsidR="00BE12E8" w:rsidRPr="00312DC5">
        <w:t xml:space="preserve">. </w:t>
      </w:r>
    </w:p>
    <w:p w14:paraId="6BA2F1F5" w14:textId="14DE46E9" w:rsidR="00F86B86" w:rsidRDefault="00923C21" w:rsidP="00C82249">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52461D">
        <w:t>3</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29FF3DA4" w14:textId="56640DE0" w:rsidR="00E7147A" w:rsidRPr="006C0D3A" w:rsidRDefault="00E7147A" w:rsidP="00C82249">
      <w:pPr>
        <w:numPr>
          <w:ilvl w:val="0"/>
          <w:numId w:val="17"/>
        </w:numPr>
        <w:spacing w:after="120" w:line="240" w:lineRule="auto"/>
        <w:ind w:left="357" w:hanging="357"/>
        <w:jc w:val="both"/>
      </w:pPr>
      <w:r w:rsidRPr="006C0D3A">
        <w:t xml:space="preserve">Daňové doklady budou zasílány elektronickou poštou na emailovou adresu </w:t>
      </w:r>
      <w:r w:rsidR="00923C21">
        <w:t>Kupující</w:t>
      </w:r>
      <w:r w:rsidR="00984F5A">
        <w:t>ho</w:t>
      </w:r>
      <w:r w:rsidRPr="006C0D3A">
        <w:t xml:space="preserve"> </w:t>
      </w:r>
      <w:hyperlink r:id="rId11"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3FEC8BDA" w14:textId="0868F7A7" w:rsidR="00E7147A" w:rsidRPr="006C0D3A" w:rsidRDefault="00E7147A" w:rsidP="00C82249">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141BE62B" w14:textId="12F6BF7F" w:rsidR="00D53F86" w:rsidRDefault="00923C21" w:rsidP="00C82249">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ě nebo má jiné závady v obsahu</w:t>
      </w:r>
      <w:del w:id="12" w:author="Čížková Jaroslava (PKN-ZAK)" w:date="2024-09-25T09:32:00Z" w16du:dateUtc="2024-09-25T07:32:00Z">
        <w:r w:rsidR="00D53F86" w:rsidRPr="00D21076" w:rsidDel="00123B8D">
          <w:delText xml:space="preserve"> nebo nedostatečný počet výtisků</w:delText>
        </w:r>
      </w:del>
      <w:r w:rsidR="00D53F86" w:rsidRPr="00D21076">
        <w:t xml:space="preserve">.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w:t>
      </w:r>
      <w:proofErr w:type="gramStart"/>
      <w:r w:rsidR="00D53F86" w:rsidRPr="00D53F86">
        <w:t>běží</w:t>
      </w:r>
      <w:proofErr w:type="gramEnd"/>
      <w:r w:rsidR="00D53F86" w:rsidRPr="00D53F86">
        <w:t xml:space="preserve">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2FE035B8" w14:textId="250CCB38" w:rsidR="00BE12E8" w:rsidRPr="006C0D3A" w:rsidRDefault="00923C21" w:rsidP="00C82249">
      <w:pPr>
        <w:numPr>
          <w:ilvl w:val="0"/>
          <w:numId w:val="17"/>
        </w:numPr>
        <w:spacing w:after="120" w:line="240" w:lineRule="auto"/>
        <w:ind w:left="357" w:hanging="357"/>
        <w:jc w:val="both"/>
      </w:pPr>
      <w:r>
        <w:t xml:space="preserve">Prodávající </w:t>
      </w:r>
      <w:r w:rsidR="00BE12E8" w:rsidRPr="006C0D3A">
        <w:t>není oprávněn požadovat jakékoli zálohy.</w:t>
      </w:r>
    </w:p>
    <w:p w14:paraId="79D5DCB3" w14:textId="0D09636A" w:rsidR="00BE12E8" w:rsidRPr="00D21076" w:rsidRDefault="00BE12E8" w:rsidP="00C82249">
      <w:pPr>
        <w:numPr>
          <w:ilvl w:val="0"/>
          <w:numId w:val="17"/>
        </w:numPr>
        <w:spacing w:after="120" w:line="240" w:lineRule="auto"/>
        <w:ind w:left="357" w:hanging="357"/>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1C80CB25" w14:textId="39004DEE" w:rsidR="00BE12E8" w:rsidRDefault="00BE12E8" w:rsidP="00C82249">
      <w:pPr>
        <w:numPr>
          <w:ilvl w:val="0"/>
          <w:numId w:val="17"/>
        </w:numPr>
        <w:spacing w:after="120" w:line="240" w:lineRule="auto"/>
        <w:ind w:left="357" w:hanging="357"/>
        <w:jc w:val="both"/>
      </w:pPr>
      <w:r w:rsidRPr="00D21076">
        <w:lastRenderedPageBreak/>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1377C8C6" w:rsidR="00E7147A" w:rsidRPr="00D85F96" w:rsidRDefault="00923C21" w:rsidP="004552C3">
      <w:pPr>
        <w:numPr>
          <w:ilvl w:val="0"/>
          <w:numId w:val="18"/>
        </w:numPr>
        <w:spacing w:after="120" w:line="240" w:lineRule="auto"/>
        <w:ind w:left="357" w:hanging="357"/>
        <w:jc w:val="both"/>
      </w:pPr>
      <w:bookmarkStart w:id="13" w:name="_Hlk514651459"/>
      <w:r w:rsidRPr="00D85F96">
        <w:t xml:space="preserve">Prodávající </w:t>
      </w:r>
      <w:r w:rsidR="00E7147A" w:rsidRPr="00D85F96">
        <w:t xml:space="preserve">i </w:t>
      </w:r>
      <w:r w:rsidRPr="00D85F96">
        <w:t>Kupující</w:t>
      </w:r>
      <w:r w:rsidR="00E7147A" w:rsidRPr="00D85F96">
        <w:t xml:space="preserve"> se zavazují stanovit osobu(-y) odpovědnou(-é) </w:t>
      </w:r>
      <w:r w:rsidR="00E7147A" w:rsidRPr="00D85F96">
        <w:rPr>
          <w:b/>
        </w:rPr>
        <w:t>za plnění závazků</w:t>
      </w:r>
      <w:r w:rsidR="00E7147A" w:rsidRPr="00D85F96">
        <w:t xml:space="preserve"> dle této </w:t>
      </w:r>
      <w:r w:rsidR="00B067C8" w:rsidRPr="00D85F96">
        <w:t>Smlouv</w:t>
      </w:r>
      <w:r w:rsidR="00E7147A" w:rsidRPr="00D85F96">
        <w:t xml:space="preserve">y. Jména pracovníků jsou uvedena v </w:t>
      </w:r>
      <w:r w:rsidR="00E7147A" w:rsidRPr="00D85F96">
        <w:rPr>
          <w:b/>
        </w:rPr>
        <w:t xml:space="preserve">Příloze č. </w:t>
      </w:r>
      <w:r w:rsidR="00563E94">
        <w:rPr>
          <w:b/>
        </w:rPr>
        <w:t>5</w:t>
      </w:r>
      <w:r w:rsidR="00E7147A" w:rsidRPr="00D85F96">
        <w:rPr>
          <w:b/>
        </w:rPr>
        <w:t xml:space="preserve"> – Zodpovědné osoby.</w:t>
      </w:r>
    </w:p>
    <w:bookmarkEnd w:id="13"/>
    <w:p w14:paraId="22DC6D68" w14:textId="596D558F" w:rsidR="00D85EED" w:rsidRPr="00D85F96" w:rsidRDefault="00E44C54"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 xml:space="preserve">vztahují, a umožní kupujícímu nabýt </w:t>
      </w:r>
      <w:r w:rsidR="00922B0D">
        <w:rPr>
          <w:sz w:val="22"/>
          <w:szCs w:val="22"/>
        </w:rPr>
        <w:t>práva k užití</w:t>
      </w:r>
      <w:r w:rsidRPr="00D85F96">
        <w:rPr>
          <w:sz w:val="22"/>
          <w:szCs w:val="22"/>
        </w:rPr>
        <w:t xml:space="preserve"> </w:t>
      </w:r>
      <w:r w:rsidR="00D85EED" w:rsidRPr="00D85F96">
        <w:rPr>
          <w:sz w:val="22"/>
          <w:szCs w:val="22"/>
        </w:rPr>
        <w:t xml:space="preserve">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0BD98741" w14:textId="3648D33C" w:rsidR="00480FF6"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4FD7CD0B" w14:textId="1C343B05" w:rsidR="00D97E59"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D97E59" w:rsidRPr="00D85F96">
        <w:rPr>
          <w:sz w:val="22"/>
          <w:szCs w:val="22"/>
        </w:rPr>
        <w:t xml:space="preserve">je povinen </w:t>
      </w:r>
      <w:r w:rsidR="006A6FAD" w:rsidRPr="00D85F96">
        <w:rPr>
          <w:sz w:val="22"/>
          <w:szCs w:val="22"/>
        </w:rPr>
        <w:t>dodat</w:t>
      </w:r>
      <w:r w:rsidR="00031545" w:rsidRPr="00D85F96">
        <w:rPr>
          <w:sz w:val="22"/>
          <w:szCs w:val="22"/>
        </w:rPr>
        <w:t xml:space="preserve"> </w:t>
      </w:r>
      <w:r w:rsidR="006A6FAD" w:rsidRPr="00D85F96">
        <w:rPr>
          <w:sz w:val="22"/>
          <w:szCs w:val="22"/>
        </w:rPr>
        <w:t xml:space="preserve">a zprovoznit předmět koupě </w:t>
      </w:r>
      <w:r w:rsidR="00D97E59" w:rsidRPr="00D85F96">
        <w:rPr>
          <w:sz w:val="22"/>
          <w:szCs w:val="22"/>
        </w:rPr>
        <w:t>včas v</w:t>
      </w:r>
      <w:r w:rsidR="00031545" w:rsidRPr="00D85F96">
        <w:rPr>
          <w:sz w:val="22"/>
          <w:szCs w:val="22"/>
        </w:rPr>
        <w:t xml:space="preserve"> lhůtě stanovené v článku 5 této Smlouvy. </w:t>
      </w:r>
      <w:r w:rsidR="00D97E59" w:rsidRPr="00D85F96">
        <w:rPr>
          <w:sz w:val="22"/>
          <w:szCs w:val="22"/>
        </w:rPr>
        <w:t xml:space="preserve"> </w:t>
      </w:r>
    </w:p>
    <w:p w14:paraId="2D517412" w14:textId="6254EACE" w:rsidR="00BE12E8" w:rsidRPr="00151B2B"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151B2B">
        <w:rPr>
          <w:sz w:val="22"/>
          <w:szCs w:val="22"/>
        </w:rPr>
        <w:t xml:space="preserve">Dodávky, práce a služby, které jsou předmětem této </w:t>
      </w:r>
      <w:r w:rsidR="00B067C8" w:rsidRPr="00151B2B">
        <w:rPr>
          <w:sz w:val="22"/>
          <w:szCs w:val="22"/>
        </w:rPr>
        <w:t>Smlouv</w:t>
      </w:r>
      <w:r w:rsidRPr="00151B2B">
        <w:rPr>
          <w:sz w:val="22"/>
          <w:szCs w:val="22"/>
        </w:rPr>
        <w:t xml:space="preserve">y </w:t>
      </w:r>
      <w:r w:rsidR="00923C21" w:rsidRPr="00151B2B">
        <w:rPr>
          <w:sz w:val="22"/>
          <w:szCs w:val="22"/>
        </w:rPr>
        <w:t xml:space="preserve">Prodávající </w:t>
      </w:r>
      <w:r w:rsidRPr="00151B2B">
        <w:rPr>
          <w:sz w:val="22"/>
          <w:szCs w:val="22"/>
        </w:rPr>
        <w:t xml:space="preserve">dodá nebo provede v takovém rozsahu a jakosti, aby výsledkem bylo </w:t>
      </w:r>
      <w:r w:rsidR="00031545" w:rsidRPr="00151B2B">
        <w:rPr>
          <w:sz w:val="22"/>
          <w:szCs w:val="22"/>
        </w:rPr>
        <w:t xml:space="preserve">předání předmětu koupě </w:t>
      </w:r>
      <w:r w:rsidRPr="00151B2B">
        <w:rPr>
          <w:sz w:val="22"/>
          <w:szCs w:val="22"/>
        </w:rPr>
        <w:t xml:space="preserve">odpovídající podmínkám stanoveným touto </w:t>
      </w:r>
      <w:r w:rsidR="00B067C8" w:rsidRPr="00151B2B">
        <w:rPr>
          <w:sz w:val="22"/>
          <w:szCs w:val="22"/>
        </w:rPr>
        <w:t>Smlouv</w:t>
      </w:r>
      <w:r w:rsidRPr="00151B2B">
        <w:rPr>
          <w:sz w:val="22"/>
          <w:szCs w:val="22"/>
        </w:rPr>
        <w:t>ou a účelu použití.</w:t>
      </w:r>
    </w:p>
    <w:p w14:paraId="7F3323AA" w14:textId="4374A33D" w:rsidR="00BE12E8"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a zprovoznění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67EC28DE" w14:textId="54640C7A" w:rsidR="00BE12E8" w:rsidRPr="00D85F96"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610CB5E2" w14:textId="6EDD08AB" w:rsidR="00BE12E8" w:rsidRPr="00D85F96" w:rsidRDefault="00923C21" w:rsidP="004552C3">
      <w:pPr>
        <w:pStyle w:val="Odstavecseseznamem"/>
        <w:numPr>
          <w:ilvl w:val="0"/>
          <w:numId w:val="18"/>
        </w:numPr>
        <w:spacing w:before="0" w:after="120" w:line="240" w:lineRule="auto"/>
        <w:ind w:left="357" w:hanging="357"/>
        <w:contextualSpacing w:val="0"/>
        <w:rPr>
          <w:iCs/>
          <w:sz w:val="22"/>
          <w:szCs w:val="22"/>
        </w:rPr>
      </w:pPr>
      <w:r w:rsidRPr="00D85F96">
        <w:rPr>
          <w:iCs/>
          <w:sz w:val="22"/>
          <w:szCs w:val="22"/>
        </w:rPr>
        <w:t>Kupující</w:t>
      </w:r>
      <w:r w:rsidR="00E6122C" w:rsidRPr="00D85F96">
        <w:rPr>
          <w:iCs/>
          <w:sz w:val="22"/>
          <w:szCs w:val="22"/>
        </w:rPr>
        <w:t xml:space="preserve"> je povinen poskytnout </w:t>
      </w:r>
      <w:r w:rsidR="008D23CD" w:rsidRPr="00D85F96">
        <w:rPr>
          <w:iCs/>
          <w:sz w:val="22"/>
          <w:szCs w:val="22"/>
        </w:rPr>
        <w:t>Prodávajícímu</w:t>
      </w:r>
      <w:r w:rsidR="00E44C54" w:rsidRPr="00D85F96">
        <w:rPr>
          <w:iCs/>
          <w:sz w:val="22"/>
          <w:szCs w:val="22"/>
        </w:rPr>
        <w:t xml:space="preserve"> k předání a zprovozněn předmětu </w:t>
      </w:r>
      <w:r w:rsidR="00D85EED" w:rsidRPr="00D85F96">
        <w:rPr>
          <w:iCs/>
          <w:sz w:val="22"/>
          <w:szCs w:val="22"/>
        </w:rPr>
        <w:t>koupě</w:t>
      </w:r>
      <w:r w:rsidR="00E44C54" w:rsidRPr="00D85F96">
        <w:rPr>
          <w:iCs/>
          <w:sz w:val="22"/>
          <w:szCs w:val="22"/>
        </w:rPr>
        <w:t xml:space="preserve"> veškerou </w:t>
      </w:r>
      <w:r w:rsidR="00BE12E8" w:rsidRPr="00D85F96">
        <w:rPr>
          <w:iCs/>
          <w:sz w:val="22"/>
          <w:szCs w:val="22"/>
        </w:rPr>
        <w:t>součinnost potřebnou k</w:t>
      </w:r>
      <w:r w:rsidR="00E44C54" w:rsidRPr="00D85F96">
        <w:rPr>
          <w:iCs/>
          <w:sz w:val="22"/>
          <w:szCs w:val="22"/>
        </w:rPr>
        <w:t xml:space="preserve"> předání a </w:t>
      </w:r>
      <w:r w:rsidR="00D85EED" w:rsidRPr="00D85F96">
        <w:rPr>
          <w:iCs/>
          <w:sz w:val="22"/>
          <w:szCs w:val="22"/>
        </w:rPr>
        <w:t xml:space="preserve">zprovoznění předmětu koupě. </w:t>
      </w:r>
      <w:r w:rsidR="00E6122C" w:rsidRPr="00D85F96">
        <w:rPr>
          <w:iCs/>
          <w:sz w:val="22"/>
          <w:szCs w:val="22"/>
        </w:rPr>
        <w:t xml:space="preserve">Pokud </w:t>
      </w:r>
      <w:r w:rsidRPr="00D85F96">
        <w:rPr>
          <w:iCs/>
          <w:sz w:val="22"/>
          <w:szCs w:val="22"/>
        </w:rPr>
        <w:t>Kupující</w:t>
      </w:r>
      <w:r w:rsidR="00BE12E8" w:rsidRPr="00D85F96">
        <w:rPr>
          <w:iCs/>
          <w:sz w:val="22"/>
          <w:szCs w:val="22"/>
        </w:rPr>
        <w:t xml:space="preserve"> neposkytne dohodnutou součinnost, má </w:t>
      </w:r>
      <w:r w:rsidRPr="00D85F96">
        <w:rPr>
          <w:iCs/>
          <w:sz w:val="22"/>
          <w:szCs w:val="22"/>
        </w:rPr>
        <w:t xml:space="preserve">Prodávající </w:t>
      </w:r>
      <w:r w:rsidR="00E6122C" w:rsidRPr="00D85F96">
        <w:rPr>
          <w:iCs/>
          <w:sz w:val="22"/>
          <w:szCs w:val="22"/>
        </w:rPr>
        <w:t xml:space="preserve">právo požadovat na </w:t>
      </w:r>
      <w:r w:rsidRPr="00D85F96">
        <w:rPr>
          <w:iCs/>
          <w:sz w:val="22"/>
          <w:szCs w:val="22"/>
        </w:rPr>
        <w:t>Kupující</w:t>
      </w:r>
      <w:r w:rsidR="00E44C54" w:rsidRPr="00D85F96">
        <w:rPr>
          <w:iCs/>
          <w:sz w:val="22"/>
          <w:szCs w:val="22"/>
        </w:rPr>
        <w:t>m</w:t>
      </w:r>
      <w:r w:rsidR="00BE12E8" w:rsidRPr="00D85F96">
        <w:rPr>
          <w:iCs/>
          <w:sz w:val="22"/>
          <w:szCs w:val="22"/>
        </w:rPr>
        <w:t xml:space="preserve"> posunutí stanovených termínů</w:t>
      </w:r>
      <w:r w:rsidR="00E6122C" w:rsidRPr="00D85F96">
        <w:rPr>
          <w:iCs/>
          <w:sz w:val="22"/>
          <w:szCs w:val="22"/>
        </w:rPr>
        <w:t xml:space="preserve"> </w:t>
      </w:r>
      <w:r w:rsidR="00E44C54" w:rsidRPr="00D85F96">
        <w:rPr>
          <w:iCs/>
          <w:sz w:val="22"/>
          <w:szCs w:val="22"/>
        </w:rPr>
        <w:t>předání předmětu koupě</w:t>
      </w:r>
      <w:r w:rsidR="00BE12E8" w:rsidRPr="00D85F96">
        <w:rPr>
          <w:iCs/>
          <w:sz w:val="22"/>
          <w:szCs w:val="22"/>
        </w:rPr>
        <w:t xml:space="preserve"> o čas, po který </w:t>
      </w:r>
      <w:r w:rsidRPr="00D85F96">
        <w:rPr>
          <w:iCs/>
          <w:sz w:val="22"/>
          <w:szCs w:val="22"/>
        </w:rPr>
        <w:t xml:space="preserve">Prodávající </w:t>
      </w:r>
      <w:r w:rsidR="00BE12E8" w:rsidRPr="00D85F96">
        <w:rPr>
          <w:iCs/>
          <w:sz w:val="22"/>
          <w:szCs w:val="22"/>
        </w:rPr>
        <w:t xml:space="preserve">nemohl pracovat na </w:t>
      </w:r>
      <w:r w:rsidR="00E44C54" w:rsidRPr="00D85F96">
        <w:rPr>
          <w:iCs/>
          <w:sz w:val="22"/>
          <w:szCs w:val="22"/>
        </w:rPr>
        <w:t xml:space="preserve">předání předmětu koupě </w:t>
      </w:r>
      <w:r w:rsidR="00BE12E8" w:rsidRPr="00D85F96">
        <w:rPr>
          <w:iCs/>
          <w:sz w:val="22"/>
          <w:szCs w:val="22"/>
        </w:rPr>
        <w:t>v důsledku nepo</w:t>
      </w:r>
      <w:r w:rsidR="00E6122C" w:rsidRPr="00D85F96">
        <w:rPr>
          <w:iCs/>
          <w:sz w:val="22"/>
          <w:szCs w:val="22"/>
        </w:rPr>
        <w:t xml:space="preserve">skytnutí součinnosti ze strany </w:t>
      </w:r>
      <w:r w:rsidRPr="00D85F96">
        <w:rPr>
          <w:iCs/>
          <w:sz w:val="22"/>
          <w:szCs w:val="22"/>
        </w:rPr>
        <w:t>Kupující</w:t>
      </w:r>
      <w:r w:rsidR="00E44C54" w:rsidRPr="00D85F96">
        <w:rPr>
          <w:iCs/>
          <w:sz w:val="22"/>
          <w:szCs w:val="22"/>
        </w:rPr>
        <w:t>ho</w:t>
      </w:r>
      <w:r w:rsidR="00BE12E8" w:rsidRPr="00D85F96">
        <w:rPr>
          <w:iCs/>
          <w:sz w:val="22"/>
          <w:szCs w:val="22"/>
        </w:rPr>
        <w:t>.</w:t>
      </w:r>
    </w:p>
    <w:p w14:paraId="48DAA5AE" w14:textId="77777777" w:rsidR="00E44C54" w:rsidRPr="00D85F96" w:rsidRDefault="00923C21" w:rsidP="004552C3">
      <w:pPr>
        <w:pStyle w:val="Odstavecseseznamem"/>
        <w:numPr>
          <w:ilvl w:val="0"/>
          <w:numId w:val="18"/>
        </w:numPr>
        <w:spacing w:before="0" w:after="120" w:line="240" w:lineRule="auto"/>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5D6A666D" w14:textId="04615826" w:rsidR="00BE12E8" w:rsidRPr="00D65EE3" w:rsidRDefault="00923C21" w:rsidP="004552C3">
      <w:pPr>
        <w:pStyle w:val="Odstavecseseznamem"/>
        <w:numPr>
          <w:ilvl w:val="0"/>
          <w:numId w:val="18"/>
        </w:numPr>
        <w:spacing w:before="0" w:after="120" w:line="240" w:lineRule="auto"/>
        <w:ind w:left="357" w:hanging="357"/>
        <w:contextualSpacing w:val="0"/>
        <w:rPr>
          <w:sz w:val="22"/>
          <w:szCs w:val="22"/>
        </w:rPr>
      </w:pPr>
      <w:r w:rsidRPr="00D65EE3">
        <w:rPr>
          <w:sz w:val="22"/>
          <w:szCs w:val="22"/>
        </w:rPr>
        <w:t>Kupující</w:t>
      </w:r>
      <w:r w:rsidR="00BE12E8" w:rsidRPr="00D65EE3">
        <w:rPr>
          <w:sz w:val="22"/>
          <w:szCs w:val="22"/>
        </w:rPr>
        <w:t xml:space="preserve"> je oprávněn přerušit </w:t>
      </w:r>
      <w:r w:rsidR="00D85EED" w:rsidRPr="00D65EE3">
        <w:rPr>
          <w:sz w:val="22"/>
          <w:szCs w:val="22"/>
        </w:rPr>
        <w:t xml:space="preserve">plnění Smlouvy </w:t>
      </w:r>
      <w:r w:rsidR="00BE12E8" w:rsidRPr="00D65EE3">
        <w:rPr>
          <w:sz w:val="22"/>
          <w:szCs w:val="22"/>
        </w:rPr>
        <w:t xml:space="preserve">v případě, že </w:t>
      </w:r>
      <w:r w:rsidRPr="00D65EE3">
        <w:rPr>
          <w:sz w:val="22"/>
          <w:szCs w:val="22"/>
        </w:rPr>
        <w:t xml:space="preserve">Prodávající </w:t>
      </w:r>
      <w:r w:rsidR="00BE12E8" w:rsidRPr="00D65EE3">
        <w:rPr>
          <w:sz w:val="22"/>
          <w:szCs w:val="22"/>
        </w:rPr>
        <w:t xml:space="preserve">závažným způsobem porušuje své povinnosti plynoucí mu z této </w:t>
      </w:r>
      <w:r w:rsidR="00B067C8" w:rsidRPr="00D65EE3">
        <w:rPr>
          <w:sz w:val="22"/>
          <w:szCs w:val="22"/>
        </w:rPr>
        <w:t>Smlouv</w:t>
      </w:r>
      <w:r w:rsidR="00BE12E8" w:rsidRPr="00D65EE3">
        <w:rPr>
          <w:sz w:val="22"/>
          <w:szCs w:val="22"/>
        </w:rPr>
        <w:t xml:space="preserve">y. O dobu, po kterou bylo nutno </w:t>
      </w:r>
      <w:r w:rsidR="00D85EED" w:rsidRPr="00D65EE3">
        <w:rPr>
          <w:sz w:val="22"/>
          <w:szCs w:val="22"/>
        </w:rPr>
        <w:t>plnění Smlouvy</w:t>
      </w:r>
      <w:r w:rsidR="00BE12E8" w:rsidRPr="00D65EE3">
        <w:rPr>
          <w:sz w:val="22"/>
          <w:szCs w:val="22"/>
        </w:rPr>
        <w:t xml:space="preserve"> přerušit, se neprodlužuje </w:t>
      </w:r>
      <w:r w:rsidR="00D85EED" w:rsidRPr="00D65EE3">
        <w:rPr>
          <w:sz w:val="22"/>
          <w:szCs w:val="22"/>
        </w:rPr>
        <w:t xml:space="preserve">lhůta k předání předmětu koupě. </w:t>
      </w:r>
      <w:r w:rsidRPr="00D65EE3">
        <w:rPr>
          <w:sz w:val="22"/>
          <w:szCs w:val="22"/>
        </w:rPr>
        <w:t xml:space="preserve">Prodávající </w:t>
      </w:r>
      <w:r w:rsidR="00BE12E8" w:rsidRPr="00D65EE3">
        <w:rPr>
          <w:sz w:val="22"/>
          <w:szCs w:val="22"/>
        </w:rPr>
        <w:t xml:space="preserve">nemá nárok na úhradu nákladů spojených s přerušením </w:t>
      </w:r>
      <w:r w:rsidR="00D85EED" w:rsidRPr="00D65EE3">
        <w:rPr>
          <w:sz w:val="22"/>
          <w:szCs w:val="22"/>
        </w:rPr>
        <w:t>plnění Smlouvy.</w:t>
      </w:r>
    </w:p>
    <w:p w14:paraId="55E85749" w14:textId="6003D143" w:rsidR="00BE12E8"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4D6976BE" w14:textId="491E8541" w:rsidR="00BE12E8"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604F15BE" w14:textId="6C296264"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5501FEA7" w14:textId="15D2A9DE" w:rsidR="00BE12E8" w:rsidRPr="00D21076" w:rsidRDefault="00BE12E8" w:rsidP="00C82249">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4FE5BEA6" w14:textId="0F956E33" w:rsidR="00BE12E8" w:rsidRPr="0028467E" w:rsidRDefault="00D85EED" w:rsidP="00C82249">
      <w:pPr>
        <w:numPr>
          <w:ilvl w:val="0"/>
          <w:numId w:val="10"/>
        </w:numPr>
        <w:spacing w:after="120" w:line="240" w:lineRule="auto"/>
        <w:jc w:val="both"/>
      </w:pPr>
      <w:r w:rsidRPr="0028467E">
        <w:t>Předmět koupě s</w:t>
      </w:r>
      <w:r w:rsidR="00BE12E8" w:rsidRPr="0028467E">
        <w:t xml:space="preserve">e považuje za </w:t>
      </w:r>
      <w:r w:rsidRPr="0028467E">
        <w:t xml:space="preserve">předaný </w:t>
      </w:r>
      <w:r w:rsidR="00BE12E8" w:rsidRPr="0028467E">
        <w:t xml:space="preserve">dnem protokolárního předání </w:t>
      </w:r>
      <w:r w:rsidR="00984F5A" w:rsidRPr="0028467E">
        <w:t>Prodávajícím</w:t>
      </w:r>
      <w:r w:rsidR="00A743BF" w:rsidRPr="0028467E">
        <w:t xml:space="preserve"> </w:t>
      </w:r>
      <w:r w:rsidR="00923C21" w:rsidRPr="0028467E">
        <w:t>Kupující</w:t>
      </w:r>
      <w:r w:rsidRPr="0028467E">
        <w:t xml:space="preserve">mu </w:t>
      </w:r>
      <w:r w:rsidR="00A743BF" w:rsidRPr="0028467E">
        <w:t>a</w:t>
      </w:r>
      <w:r w:rsidR="00BE12E8" w:rsidRPr="0028467E">
        <w:t xml:space="preserve"> jeho převzetí </w:t>
      </w:r>
      <w:r w:rsidR="00984F5A" w:rsidRPr="0028467E">
        <w:t>Kupujícím</w:t>
      </w:r>
      <w:r w:rsidR="00BE12E8" w:rsidRPr="0028467E">
        <w:t xml:space="preserve">. Součástí </w:t>
      </w:r>
      <w:r w:rsidRPr="0028467E">
        <w:t xml:space="preserve">předání a zprovoznění předmětu koupě </w:t>
      </w:r>
      <w:r w:rsidR="00BE12E8" w:rsidRPr="0028467E">
        <w:t>je prov</w:t>
      </w:r>
      <w:r w:rsidR="005319DB" w:rsidRPr="0028467E">
        <w:t>edení</w:t>
      </w:r>
      <w:r w:rsidR="00D95D8C" w:rsidRPr="0028467E">
        <w:t xml:space="preserve"> </w:t>
      </w:r>
      <w:r w:rsidR="00BE12E8" w:rsidRPr="0028467E">
        <w:t xml:space="preserve">všech </w:t>
      </w:r>
      <w:r w:rsidR="00D95D8C" w:rsidRPr="0028467E">
        <w:t xml:space="preserve">potřebných </w:t>
      </w:r>
      <w:r w:rsidR="00E6122C" w:rsidRPr="0028467E">
        <w:t>testů a ověř</w:t>
      </w:r>
      <w:r w:rsidR="00D95D8C" w:rsidRPr="0028467E">
        <w:t xml:space="preserve">ování </w:t>
      </w:r>
      <w:r w:rsidR="00E6122C" w:rsidRPr="0028467E">
        <w:t>funkčnosti</w:t>
      </w:r>
      <w:r w:rsidRPr="0028467E">
        <w:t xml:space="preserve"> předmětu koupě</w:t>
      </w:r>
      <w:r w:rsidR="00A93CDF" w:rsidRPr="0028467E">
        <w:t>.</w:t>
      </w:r>
      <w:r w:rsidR="00E6122C" w:rsidRPr="0028467E">
        <w:t xml:space="preserve"> </w:t>
      </w:r>
    </w:p>
    <w:p w14:paraId="6FCDE144" w14:textId="7390190B" w:rsidR="00613308" w:rsidRPr="00AE3D97" w:rsidRDefault="0088513B" w:rsidP="00C82249">
      <w:pPr>
        <w:pStyle w:val="Odstavecseseznamem"/>
        <w:numPr>
          <w:ilvl w:val="0"/>
          <w:numId w:val="10"/>
        </w:numPr>
        <w:spacing w:before="0" w:after="120"/>
        <w:contextualSpacing w:val="0"/>
        <w:rPr>
          <w:sz w:val="22"/>
          <w:szCs w:val="22"/>
        </w:rPr>
      </w:pPr>
      <w:r w:rsidRPr="00AE3D97">
        <w:rPr>
          <w:sz w:val="22"/>
          <w:szCs w:val="22"/>
        </w:rPr>
        <w:t xml:space="preserve">Protokolárním předáním </w:t>
      </w:r>
      <w:r w:rsidR="00380D3B" w:rsidRPr="00AE3D97">
        <w:rPr>
          <w:sz w:val="22"/>
          <w:szCs w:val="22"/>
        </w:rPr>
        <w:t xml:space="preserve">předmětu koupě </w:t>
      </w:r>
      <w:r w:rsidRPr="00AE3D97">
        <w:rPr>
          <w:sz w:val="22"/>
          <w:szCs w:val="22"/>
        </w:rPr>
        <w:t>se rozumí</w:t>
      </w:r>
      <w:r w:rsidR="00613308" w:rsidRPr="00AE3D97">
        <w:rPr>
          <w:sz w:val="22"/>
          <w:szCs w:val="22"/>
        </w:rPr>
        <w:t>:</w:t>
      </w:r>
    </w:p>
    <w:p w14:paraId="19F9A1C4" w14:textId="5867400E" w:rsidR="00C95320" w:rsidRPr="00AE3D97" w:rsidRDefault="00C95320" w:rsidP="00C82249">
      <w:pPr>
        <w:pStyle w:val="Odstavecseseznamem"/>
        <w:numPr>
          <w:ilvl w:val="0"/>
          <w:numId w:val="15"/>
        </w:numPr>
        <w:rPr>
          <w:sz w:val="22"/>
          <w:szCs w:val="22"/>
        </w:rPr>
      </w:pPr>
      <w:r w:rsidRPr="00AE3D97">
        <w:rPr>
          <w:b/>
          <w:sz w:val="22"/>
          <w:szCs w:val="22"/>
        </w:rPr>
        <w:t>akceptace</w:t>
      </w:r>
      <w:r w:rsidRPr="00AE3D97">
        <w:rPr>
          <w:sz w:val="22"/>
          <w:szCs w:val="22"/>
        </w:rPr>
        <w:t xml:space="preserve"> předmětu koupě a</w:t>
      </w:r>
    </w:p>
    <w:p w14:paraId="1B3B3B37" w14:textId="0AAE349D" w:rsidR="00467117" w:rsidRPr="00AE3D97" w:rsidRDefault="0088513B" w:rsidP="00C82249">
      <w:pPr>
        <w:pStyle w:val="Odstavecseseznamem"/>
        <w:numPr>
          <w:ilvl w:val="0"/>
          <w:numId w:val="15"/>
        </w:numPr>
        <w:rPr>
          <w:sz w:val="22"/>
          <w:szCs w:val="22"/>
        </w:rPr>
      </w:pPr>
      <w:r w:rsidRPr="00AE3D97">
        <w:rPr>
          <w:sz w:val="22"/>
          <w:szCs w:val="22"/>
        </w:rPr>
        <w:lastRenderedPageBreak/>
        <w:t>stvrzen</w:t>
      </w:r>
      <w:r w:rsidR="00613308" w:rsidRPr="00AE3D97">
        <w:rPr>
          <w:sz w:val="22"/>
          <w:szCs w:val="22"/>
        </w:rPr>
        <w:t>í</w:t>
      </w:r>
      <w:r w:rsidRPr="00AE3D97">
        <w:rPr>
          <w:sz w:val="22"/>
          <w:szCs w:val="22"/>
        </w:rPr>
        <w:t xml:space="preserve"> převzetí </w:t>
      </w:r>
      <w:r w:rsidR="00C95320" w:rsidRPr="00AE3D97">
        <w:rPr>
          <w:sz w:val="22"/>
          <w:szCs w:val="22"/>
        </w:rPr>
        <w:t xml:space="preserve">předmětu koupě </w:t>
      </w:r>
      <w:r w:rsidR="00C95320" w:rsidRPr="00AE3D97">
        <w:rPr>
          <w:b/>
          <w:sz w:val="22"/>
          <w:szCs w:val="22"/>
        </w:rPr>
        <w:t xml:space="preserve">dodacím listem </w:t>
      </w:r>
      <w:r w:rsidR="00782E47" w:rsidRPr="00AE3D97">
        <w:rPr>
          <w:sz w:val="22"/>
          <w:szCs w:val="22"/>
        </w:rPr>
        <w:t>podepsaným oběma Smluvními stranami</w:t>
      </w:r>
      <w:r w:rsidRPr="00AE3D97">
        <w:rPr>
          <w:sz w:val="22"/>
          <w:szCs w:val="22"/>
        </w:rPr>
        <w:t xml:space="preserve">. </w:t>
      </w:r>
    </w:p>
    <w:p w14:paraId="5825197D" w14:textId="77777777" w:rsidR="00E940FB" w:rsidRPr="00AE3D97" w:rsidRDefault="00E940FB" w:rsidP="00E940FB">
      <w:pPr>
        <w:pStyle w:val="Odstavecseseznamem"/>
        <w:ind w:left="1068"/>
        <w:rPr>
          <w:sz w:val="22"/>
          <w:szCs w:val="22"/>
        </w:rPr>
      </w:pPr>
    </w:p>
    <w:p w14:paraId="105F9077" w14:textId="26E4C507" w:rsidR="00467117" w:rsidRPr="00AE3D97" w:rsidRDefault="00C95320" w:rsidP="00C82249">
      <w:pPr>
        <w:pStyle w:val="Odstavecseseznamem"/>
        <w:numPr>
          <w:ilvl w:val="0"/>
          <w:numId w:val="10"/>
        </w:numPr>
        <w:spacing w:before="0" w:after="120"/>
        <w:contextualSpacing w:val="0"/>
        <w:rPr>
          <w:sz w:val="22"/>
          <w:szCs w:val="22"/>
        </w:rPr>
      </w:pPr>
      <w:r w:rsidRPr="00AE3D97">
        <w:rPr>
          <w:sz w:val="22"/>
          <w:szCs w:val="22"/>
        </w:rPr>
        <w:t xml:space="preserve">Dodací list </w:t>
      </w:r>
      <w:r w:rsidR="00AA7B64" w:rsidRPr="00AE3D97">
        <w:rPr>
          <w:sz w:val="22"/>
          <w:szCs w:val="22"/>
        </w:rPr>
        <w:t xml:space="preserve">připravuje a </w:t>
      </w:r>
      <w:r w:rsidR="00467117" w:rsidRPr="00AE3D97">
        <w:rPr>
          <w:sz w:val="22"/>
          <w:szCs w:val="22"/>
        </w:rPr>
        <w:t xml:space="preserve">předkládá </w:t>
      </w:r>
      <w:r w:rsidR="00D85EED" w:rsidRPr="00AE3D97">
        <w:rPr>
          <w:sz w:val="22"/>
          <w:szCs w:val="22"/>
        </w:rPr>
        <w:t>Prodávající</w:t>
      </w:r>
      <w:r w:rsidR="00467117" w:rsidRPr="00AE3D97">
        <w:rPr>
          <w:sz w:val="22"/>
          <w:szCs w:val="22"/>
        </w:rPr>
        <w:t>.</w:t>
      </w:r>
    </w:p>
    <w:p w14:paraId="79ABA675" w14:textId="093B4CA7" w:rsidR="00BE12E8" w:rsidRPr="00AE3D97" w:rsidRDefault="00923C21" w:rsidP="004552C3">
      <w:pPr>
        <w:pStyle w:val="Odstavecseseznamem"/>
        <w:numPr>
          <w:ilvl w:val="0"/>
          <w:numId w:val="10"/>
        </w:numPr>
        <w:spacing w:before="0" w:after="120" w:line="240" w:lineRule="auto"/>
        <w:contextualSpacing w:val="0"/>
        <w:rPr>
          <w:sz w:val="22"/>
          <w:szCs w:val="22"/>
        </w:rPr>
      </w:pPr>
      <w:r w:rsidRPr="00AE3D97">
        <w:rPr>
          <w:sz w:val="22"/>
          <w:szCs w:val="22"/>
        </w:rPr>
        <w:t>Kupující</w:t>
      </w:r>
      <w:r w:rsidR="00BE12E8" w:rsidRPr="00AE3D97">
        <w:rPr>
          <w:sz w:val="22"/>
          <w:szCs w:val="22"/>
        </w:rPr>
        <w:t xml:space="preserve"> </w:t>
      </w:r>
      <w:r w:rsidR="00C95320" w:rsidRPr="00AE3D97">
        <w:rPr>
          <w:sz w:val="22"/>
          <w:szCs w:val="22"/>
        </w:rPr>
        <w:t>předmět koupě</w:t>
      </w:r>
      <w:r w:rsidR="009B1090" w:rsidRPr="00AE3D97">
        <w:rPr>
          <w:sz w:val="22"/>
          <w:szCs w:val="22"/>
        </w:rPr>
        <w:t xml:space="preserve"> nebo jeho dílčí část</w:t>
      </w:r>
      <w:r w:rsidR="00C95320" w:rsidRPr="00AE3D97">
        <w:rPr>
          <w:sz w:val="22"/>
          <w:szCs w:val="22"/>
        </w:rPr>
        <w:t xml:space="preserve"> </w:t>
      </w:r>
      <w:r w:rsidR="00BE12E8" w:rsidRPr="00AE3D97">
        <w:rPr>
          <w:sz w:val="22"/>
          <w:szCs w:val="22"/>
        </w:rPr>
        <w:t>nepřevezme, p</w:t>
      </w:r>
      <w:r w:rsidR="00613308" w:rsidRPr="00AE3D97">
        <w:rPr>
          <w:sz w:val="22"/>
          <w:szCs w:val="22"/>
        </w:rPr>
        <w:t>okud má</w:t>
      </w:r>
      <w:r w:rsidR="00BE12E8" w:rsidRPr="00AE3D97">
        <w:rPr>
          <w:sz w:val="22"/>
          <w:szCs w:val="22"/>
        </w:rPr>
        <w:t xml:space="preserve"> </w:t>
      </w:r>
      <w:r w:rsidR="00C95320" w:rsidRPr="00AE3D97">
        <w:rPr>
          <w:sz w:val="22"/>
          <w:szCs w:val="22"/>
        </w:rPr>
        <w:t>předmět koupě</w:t>
      </w:r>
      <w:r w:rsidR="009B1090" w:rsidRPr="00AE3D97">
        <w:rPr>
          <w:sz w:val="22"/>
          <w:szCs w:val="22"/>
        </w:rPr>
        <w:t xml:space="preserve"> nebo jeho dílčí část </w:t>
      </w:r>
      <w:r w:rsidR="00D95D8C" w:rsidRPr="00AE3D97">
        <w:rPr>
          <w:sz w:val="22"/>
          <w:szCs w:val="22"/>
        </w:rPr>
        <w:t>vady</w:t>
      </w:r>
      <w:r w:rsidR="00613308" w:rsidRPr="00AE3D97">
        <w:rPr>
          <w:sz w:val="22"/>
          <w:szCs w:val="22"/>
        </w:rPr>
        <w:t xml:space="preserve"> bránící užití</w:t>
      </w:r>
      <w:r w:rsidR="009B1090" w:rsidRPr="00AE3D97">
        <w:rPr>
          <w:sz w:val="22"/>
          <w:szCs w:val="22"/>
        </w:rPr>
        <w:t xml:space="preserve"> předmětu koupě nebo jinak nesplňuje podmínky této Smlouvy.</w:t>
      </w:r>
      <w:r w:rsidR="00BE12E8" w:rsidRPr="00AE3D97">
        <w:rPr>
          <w:sz w:val="22"/>
          <w:szCs w:val="22"/>
        </w:rPr>
        <w:t xml:space="preserve"> O odmítnutí bude sepsán oběma </w:t>
      </w:r>
      <w:r w:rsidR="009B1090" w:rsidRPr="00AE3D97">
        <w:rPr>
          <w:sz w:val="22"/>
          <w:szCs w:val="22"/>
        </w:rPr>
        <w:t xml:space="preserve">Smluvními </w:t>
      </w:r>
      <w:r w:rsidR="00BE12E8" w:rsidRPr="00AE3D97">
        <w:rPr>
          <w:sz w:val="22"/>
          <w:szCs w:val="22"/>
        </w:rPr>
        <w:t xml:space="preserve">stranami zápis, který bude obsahovat specifikaci vytýkaných vad a vyjádření obou </w:t>
      </w:r>
      <w:r w:rsidR="009B1090" w:rsidRPr="00AE3D97">
        <w:rPr>
          <w:sz w:val="22"/>
          <w:szCs w:val="22"/>
        </w:rPr>
        <w:t>S</w:t>
      </w:r>
      <w:r w:rsidR="00BE12E8" w:rsidRPr="00AE3D97">
        <w:rPr>
          <w:sz w:val="22"/>
          <w:szCs w:val="22"/>
        </w:rPr>
        <w:t xml:space="preserve">mluvních stran. </w:t>
      </w:r>
    </w:p>
    <w:p w14:paraId="63065E4C" w14:textId="6B41959C" w:rsidR="000778E9" w:rsidRPr="00AE3D97" w:rsidRDefault="000778E9" w:rsidP="004552C3">
      <w:pPr>
        <w:pStyle w:val="Odstavecseseznamem"/>
        <w:numPr>
          <w:ilvl w:val="0"/>
          <w:numId w:val="10"/>
        </w:numPr>
        <w:spacing w:before="0" w:after="120" w:line="240" w:lineRule="auto"/>
        <w:contextualSpacing w:val="0"/>
        <w:rPr>
          <w:strike/>
          <w:sz w:val="22"/>
          <w:szCs w:val="22"/>
        </w:rPr>
      </w:pPr>
      <w:r w:rsidRPr="00AE3D97">
        <w:rPr>
          <w:sz w:val="22"/>
          <w:szCs w:val="22"/>
        </w:rPr>
        <w:t xml:space="preserve">Okamžikem protokolárního převzetí </w:t>
      </w:r>
      <w:r w:rsidR="009B1090" w:rsidRPr="00AE3D97">
        <w:rPr>
          <w:sz w:val="22"/>
          <w:szCs w:val="22"/>
        </w:rPr>
        <w:t>předmětu koupě</w:t>
      </w:r>
      <w:r w:rsidRPr="00AE3D97">
        <w:rPr>
          <w:sz w:val="22"/>
          <w:szCs w:val="22"/>
        </w:rPr>
        <w:t xml:space="preserve"> přechází na </w:t>
      </w:r>
      <w:r w:rsidR="00923C21" w:rsidRPr="00AE3D97">
        <w:rPr>
          <w:sz w:val="22"/>
          <w:szCs w:val="22"/>
        </w:rPr>
        <w:t>Kupující</w:t>
      </w:r>
      <w:r w:rsidR="009B1090" w:rsidRPr="00AE3D97">
        <w:rPr>
          <w:sz w:val="22"/>
          <w:szCs w:val="22"/>
        </w:rPr>
        <w:t>ho</w:t>
      </w:r>
      <w:r w:rsidRPr="00AE3D97">
        <w:rPr>
          <w:sz w:val="22"/>
          <w:szCs w:val="22"/>
        </w:rPr>
        <w:t xml:space="preserve"> právo k</w:t>
      </w:r>
      <w:r w:rsidR="00414996" w:rsidRPr="00AE3D97">
        <w:rPr>
          <w:sz w:val="22"/>
          <w:szCs w:val="22"/>
        </w:rPr>
        <w:t xml:space="preserve"> užití </w:t>
      </w:r>
      <w:r w:rsidRPr="00AE3D97">
        <w:rPr>
          <w:sz w:val="22"/>
          <w:szCs w:val="22"/>
        </w:rPr>
        <w:t xml:space="preserve">poskytnutých softwarových licencí a nebezpečí škody na předmětu </w:t>
      </w:r>
      <w:r w:rsidR="009B1090" w:rsidRPr="00AE3D97">
        <w:rPr>
          <w:sz w:val="22"/>
          <w:szCs w:val="22"/>
        </w:rPr>
        <w:t>koupě</w:t>
      </w:r>
      <w:r w:rsidR="005319DB" w:rsidRPr="00AE3D97">
        <w:rPr>
          <w:sz w:val="22"/>
          <w:szCs w:val="22"/>
        </w:rPr>
        <w:t>.</w:t>
      </w:r>
    </w:p>
    <w:p w14:paraId="34AA6F2A" w14:textId="6D679815" w:rsidR="00BE12E8" w:rsidRPr="00217056" w:rsidRDefault="00217056"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30D6CF7C" w14:textId="3D81646F" w:rsidR="0080441F" w:rsidRPr="00F90E81" w:rsidRDefault="00923C21" w:rsidP="00C82249">
      <w:pPr>
        <w:numPr>
          <w:ilvl w:val="0"/>
          <w:numId w:val="13"/>
        </w:numPr>
        <w:spacing w:after="120" w:line="240" w:lineRule="auto"/>
        <w:jc w:val="both"/>
      </w:pPr>
      <w:bookmarkStart w:id="14"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760EBBB9" w14:textId="3DC925C7" w:rsidR="0080441F"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58CB27DE" w14:textId="77777777" w:rsidR="00573608" w:rsidRDefault="00573608" w:rsidP="00573608">
      <w:pPr>
        <w:pStyle w:val="Odstavecseseznamem"/>
        <w:numPr>
          <w:ilvl w:val="0"/>
          <w:numId w:val="20"/>
        </w:numPr>
        <w:rPr>
          <w:sz w:val="22"/>
          <w:szCs w:val="22"/>
        </w:rPr>
      </w:pPr>
      <w:r w:rsidRPr="00573608">
        <w:rPr>
          <w:sz w:val="22"/>
          <w:szCs w:val="22"/>
        </w:rPr>
        <w:t>zákona č. 110/2019 Sb. o zpracování osobních údajů, ve znění pozdějších předpisů (dále jen Zákon o zpracování osobních údajů).</w:t>
      </w:r>
    </w:p>
    <w:p w14:paraId="3969A531" w14:textId="00F53F1C" w:rsidR="00520139" w:rsidRPr="00F90E81" w:rsidRDefault="00520139" w:rsidP="002E1392">
      <w:pPr>
        <w:pStyle w:val="Odstavecseseznamem"/>
        <w:spacing w:before="0" w:after="120" w:line="240" w:lineRule="auto"/>
        <w:ind w:left="765"/>
        <w:contextualSpacing w:val="0"/>
        <w:rPr>
          <w:sz w:val="22"/>
          <w:szCs w:val="22"/>
        </w:rPr>
      </w:pPr>
    </w:p>
    <w:p w14:paraId="6CA8A092" w14:textId="77777777" w:rsidR="00D06F09" w:rsidRPr="00F90E81" w:rsidRDefault="00ED2BF5" w:rsidP="00C82249">
      <w:pPr>
        <w:numPr>
          <w:ilvl w:val="0"/>
          <w:numId w:val="13"/>
        </w:numPr>
        <w:spacing w:after="120" w:line="240" w:lineRule="auto"/>
        <w:jc w:val="both"/>
      </w:pPr>
      <w:bookmarkStart w:id="15"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736665B9" w14:textId="60189897" w:rsidR="00D72261"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3A595A3A" w14:textId="1CC336C8"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10E72BD4" w14:textId="65E26F59"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39C1D31B" w14:textId="0A86EA60"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další informace, které budou </w:t>
      </w:r>
      <w:r w:rsidR="006E37FE" w:rsidRPr="00F90E81">
        <w:rPr>
          <w:sz w:val="22"/>
          <w:szCs w:val="22"/>
        </w:rPr>
        <w:t>Kupujícím či</w:t>
      </w:r>
      <w:r w:rsidRPr="00F90E81">
        <w:rPr>
          <w:sz w:val="22"/>
          <w:szCs w:val="22"/>
        </w:rPr>
        <w:t xml:space="preserve"> </w:t>
      </w:r>
      <w:r w:rsidR="00984F5A" w:rsidRPr="00F90E81">
        <w:rPr>
          <w:sz w:val="22"/>
          <w:szCs w:val="22"/>
        </w:rPr>
        <w:t>Prodávajícím</w:t>
      </w:r>
      <w:r w:rsidRPr="00F90E81">
        <w:rPr>
          <w:sz w:val="22"/>
          <w:szCs w:val="22"/>
        </w:rPr>
        <w:t xml:space="preserve"> označeny jako </w:t>
      </w:r>
      <w:r w:rsidR="00D06F09" w:rsidRPr="00F90E81">
        <w:rPr>
          <w:sz w:val="22"/>
          <w:szCs w:val="22"/>
        </w:rPr>
        <w:t>důvěrné</w:t>
      </w:r>
      <w:r w:rsidRPr="00F90E81">
        <w:rPr>
          <w:sz w:val="22"/>
          <w:szCs w:val="22"/>
        </w:rPr>
        <w:t xml:space="preserve"> ve smyslu ustanovení § 218 zákona č. 134/2016 Sb., ZZVZ.</w:t>
      </w:r>
    </w:p>
    <w:bookmarkEnd w:id="15"/>
    <w:p w14:paraId="00928D7D" w14:textId="69FDF141" w:rsidR="00D72261" w:rsidRPr="00F90E81" w:rsidRDefault="00923C21" w:rsidP="00C82249">
      <w:pPr>
        <w:numPr>
          <w:ilvl w:val="0"/>
          <w:numId w:val="13"/>
        </w:numPr>
        <w:spacing w:after="120" w:line="240" w:lineRule="auto"/>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16"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16"/>
      <w:r w:rsidR="00D72261" w:rsidRPr="00F90E81">
        <w:t xml:space="preserve"> </w:t>
      </w:r>
    </w:p>
    <w:p w14:paraId="3CE44F89" w14:textId="2F311BB3" w:rsidR="00D72261" w:rsidRPr="0080441F" w:rsidRDefault="00D72261" w:rsidP="00C82249">
      <w:pPr>
        <w:numPr>
          <w:ilvl w:val="0"/>
          <w:numId w:val="1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0F59F3F6" w:rsidR="00ED2BF5" w:rsidRPr="00155CB2" w:rsidRDefault="00ED2BF5" w:rsidP="00C82249">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21AA2572" w14:textId="3972736C" w:rsidR="00BE12E8" w:rsidRPr="00A743BF" w:rsidRDefault="00923C21" w:rsidP="00C82249">
      <w:pPr>
        <w:numPr>
          <w:ilvl w:val="0"/>
          <w:numId w:val="13"/>
        </w:numPr>
        <w:spacing w:after="120" w:line="240" w:lineRule="auto"/>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 xml:space="preserve">y do styku, nebudou zcizovat a zpřístupňovat informace o činnosti, systému řízení a kontroly, které se vztahují </w:t>
      </w:r>
      <w:proofErr w:type="gramStart"/>
      <w:r w:rsidR="00BE12E8" w:rsidRPr="00A743BF">
        <w:t>k</w:t>
      </w:r>
      <w:proofErr w:type="gramEnd"/>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w:t>
      </w:r>
      <w:r w:rsidR="00BE12E8" w:rsidRPr="00A743BF">
        <w:lastRenderedPageBreak/>
        <w:t xml:space="preserve">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20C1773C" w:rsidR="00BE12E8" w:rsidRPr="00155CB2" w:rsidRDefault="00923C21" w:rsidP="00C82249">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3BB3CF6C" w:rsidR="00BE12E8" w:rsidRPr="00A743BF" w:rsidRDefault="00923C21" w:rsidP="00C82249">
      <w:pPr>
        <w:numPr>
          <w:ilvl w:val="0"/>
          <w:numId w:val="13"/>
        </w:numPr>
        <w:spacing w:after="120" w:line="240" w:lineRule="auto"/>
        <w:jc w:val="both"/>
      </w:pPr>
      <w:r>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6CCB723E" w:rsidR="00BE12E8" w:rsidRPr="00A743BF" w:rsidRDefault="00BE12E8" w:rsidP="00C82249">
      <w:pPr>
        <w:numPr>
          <w:ilvl w:val="0"/>
          <w:numId w:val="13"/>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5A469A5A" w14:textId="70FEE394" w:rsidR="00BE12E8" w:rsidRPr="00A743BF" w:rsidRDefault="00BE12E8" w:rsidP="00C82249">
      <w:pPr>
        <w:numPr>
          <w:ilvl w:val="0"/>
          <w:numId w:val="13"/>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62B2AB80" w:rsidR="00BE12E8" w:rsidRPr="00AE3D97" w:rsidRDefault="00BE12E8" w:rsidP="00C82249">
      <w:pPr>
        <w:pStyle w:val="Odstavecseseznamem"/>
        <w:numPr>
          <w:ilvl w:val="0"/>
          <w:numId w:val="15"/>
        </w:numPr>
        <w:rPr>
          <w:sz w:val="22"/>
          <w:szCs w:val="22"/>
        </w:rPr>
      </w:pPr>
      <w:r w:rsidRPr="00AE3D97">
        <w:rPr>
          <w:sz w:val="22"/>
          <w:szCs w:val="22"/>
        </w:rPr>
        <w:t xml:space="preserve">které jsou nebo se stanou všeobecně a veřejně přístupnými </w:t>
      </w:r>
      <w:proofErr w:type="gramStart"/>
      <w:r w:rsidRPr="00AE3D97">
        <w:rPr>
          <w:sz w:val="22"/>
          <w:szCs w:val="22"/>
        </w:rPr>
        <w:t>jinak,</w:t>
      </w:r>
      <w:proofErr w:type="gramEnd"/>
      <w:r w:rsidRPr="00AE3D97">
        <w:rPr>
          <w:sz w:val="22"/>
          <w:szCs w:val="22"/>
        </w:rPr>
        <w:t xml:space="preserve"> než porušením právních povinností ze strany </w:t>
      </w:r>
      <w:r w:rsidR="00C65DF2" w:rsidRPr="00AE3D97">
        <w:rPr>
          <w:sz w:val="22"/>
          <w:szCs w:val="22"/>
        </w:rPr>
        <w:t>Prodávajícího</w:t>
      </w:r>
      <w:r w:rsidR="006340B6" w:rsidRPr="00AE3D97">
        <w:rPr>
          <w:sz w:val="22"/>
          <w:szCs w:val="22"/>
        </w:rPr>
        <w:t>,</w:t>
      </w:r>
    </w:p>
    <w:p w14:paraId="43B9FFE4" w14:textId="157C045C" w:rsidR="00BE12E8" w:rsidRPr="00AE3D97" w:rsidRDefault="00BE12E8" w:rsidP="00C82249">
      <w:pPr>
        <w:pStyle w:val="Odstavecseseznamem"/>
        <w:numPr>
          <w:ilvl w:val="0"/>
          <w:numId w:val="15"/>
        </w:numPr>
        <w:rPr>
          <w:sz w:val="22"/>
          <w:szCs w:val="22"/>
        </w:rPr>
      </w:pPr>
      <w:r w:rsidRPr="00AE3D97">
        <w:rPr>
          <w:sz w:val="22"/>
          <w:szCs w:val="22"/>
        </w:rPr>
        <w:t xml:space="preserve">u nichž je </w:t>
      </w:r>
      <w:r w:rsidR="00923C21" w:rsidRPr="00AE3D97">
        <w:rPr>
          <w:sz w:val="22"/>
          <w:szCs w:val="22"/>
        </w:rPr>
        <w:t xml:space="preserve">Prodávající </w:t>
      </w:r>
      <w:r w:rsidRPr="00AE3D97">
        <w:rPr>
          <w:sz w:val="22"/>
          <w:szCs w:val="22"/>
        </w:rPr>
        <w:t xml:space="preserve">schopen prokázat, že mu byly známy a byly mu volně k dispozici ještě před přijetím těchto informací od </w:t>
      </w:r>
      <w:r w:rsidR="00923C21" w:rsidRPr="00AE3D97">
        <w:rPr>
          <w:sz w:val="22"/>
          <w:szCs w:val="22"/>
        </w:rPr>
        <w:t>Kupující</w:t>
      </w:r>
      <w:r w:rsidR="006340B6" w:rsidRPr="00AE3D97">
        <w:rPr>
          <w:sz w:val="22"/>
          <w:szCs w:val="22"/>
        </w:rPr>
        <w:t>ho,</w:t>
      </w:r>
    </w:p>
    <w:p w14:paraId="519A9C21" w14:textId="537592AF" w:rsidR="00BE12E8" w:rsidRPr="00AE3D97" w:rsidRDefault="00BE12E8" w:rsidP="00C82249">
      <w:pPr>
        <w:pStyle w:val="Odstavecseseznamem"/>
        <w:numPr>
          <w:ilvl w:val="0"/>
          <w:numId w:val="15"/>
        </w:numPr>
        <w:rPr>
          <w:sz w:val="22"/>
          <w:szCs w:val="22"/>
        </w:rPr>
      </w:pPr>
      <w:r w:rsidRPr="00AE3D97">
        <w:rPr>
          <w:sz w:val="22"/>
          <w:szCs w:val="22"/>
        </w:rPr>
        <w:t xml:space="preserve">které budou </w:t>
      </w:r>
      <w:r w:rsidR="008D23CD" w:rsidRPr="00AE3D97">
        <w:rPr>
          <w:sz w:val="22"/>
          <w:szCs w:val="22"/>
        </w:rPr>
        <w:t>Prodávajícímu</w:t>
      </w:r>
      <w:r w:rsidRPr="00AE3D97">
        <w:rPr>
          <w:sz w:val="22"/>
          <w:szCs w:val="22"/>
        </w:rPr>
        <w:t xml:space="preserve"> po uzavření této </w:t>
      </w:r>
      <w:r w:rsidR="00B067C8" w:rsidRPr="00AE3D97">
        <w:rPr>
          <w:sz w:val="22"/>
          <w:szCs w:val="22"/>
        </w:rPr>
        <w:t>Smlouv</w:t>
      </w:r>
      <w:r w:rsidRPr="00AE3D97">
        <w:rPr>
          <w:sz w:val="22"/>
          <w:szCs w:val="22"/>
        </w:rPr>
        <w:t>y sděleny bez povinnosti mlčenlivosti třetí stranou, jež rovněž nen</w:t>
      </w:r>
      <w:r w:rsidR="006340B6" w:rsidRPr="00AE3D97">
        <w:rPr>
          <w:sz w:val="22"/>
          <w:szCs w:val="22"/>
        </w:rPr>
        <w:t>í ve vztahu k nim nijak vázána,</w:t>
      </w:r>
    </w:p>
    <w:p w14:paraId="106B39A1" w14:textId="7BE3BE87" w:rsidR="00B260FE" w:rsidRPr="00AE3D97" w:rsidRDefault="00BE12E8" w:rsidP="00862216">
      <w:pPr>
        <w:pStyle w:val="Odstavecseseznamem"/>
        <w:numPr>
          <w:ilvl w:val="0"/>
          <w:numId w:val="15"/>
        </w:numPr>
        <w:spacing w:after="120" w:line="240" w:lineRule="auto"/>
        <w:rPr>
          <w:sz w:val="22"/>
          <w:szCs w:val="22"/>
        </w:rPr>
      </w:pPr>
      <w:r w:rsidRPr="00AE3D97">
        <w:rPr>
          <w:sz w:val="22"/>
          <w:szCs w:val="22"/>
        </w:rPr>
        <w:t>jejichž sdělení se vyžaduje ze zákona.</w:t>
      </w:r>
    </w:p>
    <w:p w14:paraId="2DD13544" w14:textId="5FD5BB21" w:rsidR="00B260FE" w:rsidRDefault="00B260FE" w:rsidP="003665DA">
      <w:pPr>
        <w:numPr>
          <w:ilvl w:val="0"/>
          <w:numId w:val="13"/>
        </w:numPr>
        <w:spacing w:after="120" w:line="240" w:lineRule="auto"/>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zaměstnancům </w:t>
      </w:r>
      <w:r w:rsidR="003665DA">
        <w:t>prodávajícího</w:t>
      </w:r>
      <w:r w:rsidRPr="00A743BF">
        <w:t xml:space="preserve">, kteří </w:t>
      </w:r>
      <w:proofErr w:type="gramStart"/>
      <w:r w:rsidRPr="00A743BF">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33311ABA" w14:textId="1C8103C7" w:rsidR="00900D1A" w:rsidRDefault="00900D1A" w:rsidP="00C82249">
      <w:pPr>
        <w:numPr>
          <w:ilvl w:val="0"/>
          <w:numId w:val="13"/>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C2159">
      <w:pPr>
        <w:pStyle w:val="Nadpis1"/>
        <w:keepLines w:val="0"/>
        <w:numPr>
          <w:ilvl w:val="0"/>
          <w:numId w:val="1"/>
        </w:numPr>
        <w:spacing w:before="360" w:after="120" w:line="240" w:lineRule="auto"/>
        <w:ind w:left="357" w:hanging="357"/>
        <w:jc w:val="center"/>
        <w:rPr>
          <w:color w:val="2F5496" w:themeColor="accent1" w:themeShade="BF"/>
        </w:rPr>
      </w:pPr>
      <w:bookmarkStart w:id="17" w:name="_Hlk510510390"/>
      <w:bookmarkEnd w:id="14"/>
      <w:r>
        <w:rPr>
          <w:color w:val="2F5496" w:themeColor="accent1" w:themeShade="BF"/>
        </w:rPr>
        <w:t xml:space="preserve"> </w:t>
      </w:r>
      <w:bookmarkStart w:id="18" w:name="_Hlk511034185"/>
      <w:r w:rsidRPr="00FD68CF">
        <w:rPr>
          <w:color w:val="2F5496" w:themeColor="accent1" w:themeShade="BF"/>
        </w:rPr>
        <w:t>Duševní vlastnictví a obchodní tajemství</w:t>
      </w:r>
    </w:p>
    <w:p w14:paraId="180DB571" w14:textId="6B8EF30F" w:rsidR="00702DCC" w:rsidRPr="00FD68CF" w:rsidRDefault="00702DCC" w:rsidP="00C82249">
      <w:pPr>
        <w:numPr>
          <w:ilvl w:val="0"/>
          <w:numId w:val="22"/>
        </w:numPr>
        <w:spacing w:after="6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60F67F66" w14:textId="430E7519" w:rsidR="00702DCC" w:rsidRPr="00FD68CF" w:rsidRDefault="00923C21" w:rsidP="00C82249">
      <w:pPr>
        <w:numPr>
          <w:ilvl w:val="0"/>
          <w:numId w:val="22"/>
        </w:numPr>
        <w:spacing w:after="6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w:t>
      </w:r>
      <w:proofErr w:type="gramStart"/>
      <w:r w:rsidR="00702DCC" w:rsidRPr="00FD68CF">
        <w:t>neporuší</w:t>
      </w:r>
      <w:proofErr w:type="gramEnd"/>
      <w:r w:rsidR="00702DCC" w:rsidRPr="00FD68CF">
        <w:t xml:space="preserve"> podmínky užívání sjednané touto Smlouvou.</w:t>
      </w:r>
    </w:p>
    <w:p w14:paraId="01CE3C33" w14:textId="4A0CBD41" w:rsidR="00702DCC" w:rsidRPr="00466624" w:rsidRDefault="00923C21" w:rsidP="00C82249">
      <w:pPr>
        <w:numPr>
          <w:ilvl w:val="0"/>
          <w:numId w:val="22"/>
        </w:numPr>
        <w:spacing w:after="6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5FE830BD" w14:textId="590A6D8C" w:rsidR="00702DCC" w:rsidRPr="00466624" w:rsidRDefault="00923C21" w:rsidP="00C82249">
      <w:pPr>
        <w:numPr>
          <w:ilvl w:val="0"/>
          <w:numId w:val="22"/>
        </w:numPr>
        <w:spacing w:after="60" w:line="240" w:lineRule="auto"/>
        <w:jc w:val="both"/>
      </w:pPr>
      <w:r>
        <w:t>Kupující</w:t>
      </w:r>
      <w:r w:rsidR="00702DCC" w:rsidRPr="00466624">
        <w:t xml:space="preserve"> není oprávněn </w:t>
      </w:r>
      <w:proofErr w:type="spellStart"/>
      <w:r w:rsidR="00702DCC" w:rsidRPr="00466624">
        <w:t>rozkódovávat</w:t>
      </w:r>
      <w:proofErr w:type="spellEnd"/>
      <w:r w:rsidR="00702DCC" w:rsidRPr="00466624">
        <w:t xml:space="preserve">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0CD5579B" w14:textId="10FD8A7B" w:rsidR="00466624" w:rsidRDefault="00466624" w:rsidP="00C82249">
      <w:pPr>
        <w:numPr>
          <w:ilvl w:val="0"/>
          <w:numId w:val="22"/>
        </w:numPr>
        <w:spacing w:after="60" w:line="240" w:lineRule="auto"/>
        <w:jc w:val="both"/>
      </w:pPr>
      <w:r>
        <w:t xml:space="preserve">Povinnost mlčenlivosti může být porušena pouze </w:t>
      </w:r>
      <w:bookmarkStart w:id="19" w:name="_Hlk510776831"/>
      <w:r>
        <w:t>v zákonem stanovených případech.</w:t>
      </w:r>
    </w:p>
    <w:bookmarkEnd w:id="19"/>
    <w:p w14:paraId="7EC97262" w14:textId="77777777" w:rsidR="00702DCC" w:rsidRPr="00466624" w:rsidRDefault="00702DCC" w:rsidP="00C82249">
      <w:pPr>
        <w:numPr>
          <w:ilvl w:val="0"/>
          <w:numId w:val="22"/>
        </w:numPr>
        <w:spacing w:after="60" w:line="240" w:lineRule="auto"/>
        <w:jc w:val="both"/>
      </w:pPr>
      <w:r w:rsidRPr="00466624">
        <w:t>Smluvní strany se zavazují dodržovat povinnosti dle tohoto článku Smlouvy i po ukončení účinnosti Smlouvy.</w:t>
      </w:r>
    </w:p>
    <w:p w14:paraId="0C4FCF2B" w14:textId="67426762" w:rsidR="00BE12E8" w:rsidRPr="00DD7985" w:rsidRDefault="001B09E1" w:rsidP="00DC2159">
      <w:pPr>
        <w:pStyle w:val="Nadpis1"/>
        <w:keepLines w:val="0"/>
        <w:numPr>
          <w:ilvl w:val="0"/>
          <w:numId w:val="1"/>
        </w:numPr>
        <w:spacing w:before="360" w:after="120" w:line="240" w:lineRule="auto"/>
        <w:ind w:left="357" w:hanging="357"/>
        <w:jc w:val="center"/>
        <w:rPr>
          <w:color w:val="2F5496" w:themeColor="accent1" w:themeShade="BF"/>
        </w:rPr>
      </w:pPr>
      <w:bookmarkStart w:id="20" w:name="_Hlk511034349"/>
      <w:bookmarkEnd w:id="17"/>
      <w:bookmarkEnd w:id="18"/>
      <w:r>
        <w:rPr>
          <w:color w:val="2F5496" w:themeColor="accent1" w:themeShade="BF"/>
        </w:rPr>
        <w:lastRenderedPageBreak/>
        <w:t xml:space="preserve"> </w:t>
      </w:r>
      <w:r w:rsidR="00BE12E8" w:rsidRPr="00DD7985">
        <w:rPr>
          <w:color w:val="2F5496" w:themeColor="accent1" w:themeShade="BF"/>
        </w:rPr>
        <w:t>Smluvní pokuty</w:t>
      </w:r>
    </w:p>
    <w:p w14:paraId="592D6B0D" w14:textId="466EBB03" w:rsidR="00382B79" w:rsidRPr="0058593F" w:rsidRDefault="002C7A70" w:rsidP="00C82249">
      <w:pPr>
        <w:numPr>
          <w:ilvl w:val="0"/>
          <w:numId w:val="14"/>
        </w:numPr>
        <w:spacing w:after="120" w:line="240" w:lineRule="auto"/>
        <w:jc w:val="both"/>
      </w:pPr>
      <w:bookmarkStart w:id="21"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 této Smlouvy oproti sjednané lhůtě, je</w:t>
      </w:r>
      <w:r w:rsidR="00BE12E8" w:rsidRPr="0058593F">
        <w:t xml:space="preserve"> </w:t>
      </w:r>
      <w:r w:rsidR="00AE3D97">
        <w:t xml:space="preserve">Kupující oprávněn požadovat na </w:t>
      </w:r>
      <w:r w:rsidR="00923C21">
        <w:t>Prodávající</w:t>
      </w:r>
      <w:r w:rsidR="00AE3D97">
        <w:t>m</w:t>
      </w:r>
      <w:r w:rsidR="00923C21">
        <w:t xml:space="preserve"> </w:t>
      </w:r>
      <w:r w:rsidR="00BE12E8" w:rsidRPr="0058593F">
        <w:t>smluvní pokutu ve výši 0,5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6A9A7061" w14:textId="68DDBAD1" w:rsidR="00BE12E8" w:rsidRDefault="00DD7985" w:rsidP="00C82249">
      <w:pPr>
        <w:numPr>
          <w:ilvl w:val="0"/>
          <w:numId w:val="14"/>
        </w:numPr>
        <w:spacing w:after="120" w:line="240" w:lineRule="auto"/>
        <w:jc w:val="both"/>
      </w:pPr>
      <w:bookmarkStart w:id="22" w:name="_Hlk510511352"/>
      <w:bookmarkEnd w:id="21"/>
      <w:r w:rsidRPr="00312DC5">
        <w:t>V</w:t>
      </w:r>
      <w:r w:rsidR="00BE12E8" w:rsidRPr="00312DC5">
        <w:t xml:space="preserve"> případě prodlení </w:t>
      </w:r>
      <w:r w:rsidR="00923C21">
        <w:t>Kupující</w:t>
      </w:r>
      <w:r w:rsidR="00587EF1">
        <w:t>ho</w:t>
      </w:r>
      <w:r w:rsidR="00BE12E8" w:rsidRPr="00312DC5">
        <w:t xml:space="preserve"> s </w:t>
      </w:r>
      <w:bookmarkStart w:id="23" w:name="_Hlk510511131"/>
      <w:r w:rsidR="009E3B75">
        <w:t>úhradou jakéhokoliv peněžitého plnění dle této Smlouvy, je</w:t>
      </w:r>
      <w:r w:rsidR="00BE12E8" w:rsidRPr="00312DC5">
        <w:t xml:space="preserve"> </w:t>
      </w:r>
      <w:r w:rsidR="004552C3">
        <w:t xml:space="preserve">Prodávající oprávněn požadovat na </w:t>
      </w:r>
      <w:r w:rsidR="00923C21">
        <w:t>Kupující</w:t>
      </w:r>
      <w:r w:rsidR="004552C3">
        <w:t>m</w:t>
      </w:r>
      <w:r w:rsidR="00BE12E8" w:rsidRPr="00312DC5">
        <w:t xml:space="preserve"> úrok z prodlení</w:t>
      </w:r>
      <w:bookmarkEnd w:id="23"/>
      <w:r w:rsidR="00BE12E8" w:rsidRPr="00312DC5">
        <w:t xml:space="preserve"> ve výši 0,05</w:t>
      </w:r>
      <w:r w:rsidR="00C06770" w:rsidRPr="00312DC5">
        <w:t xml:space="preserve"> </w:t>
      </w:r>
      <w:r w:rsidR="00BE12E8" w:rsidRPr="00312DC5">
        <w:t xml:space="preserve">% z dlužné částky </w:t>
      </w:r>
      <w:bookmarkStart w:id="24" w:name="_Hlk510507603"/>
      <w:r w:rsidR="00BE12E8" w:rsidRPr="00312DC5">
        <w:t xml:space="preserve">za </w:t>
      </w:r>
      <w:r w:rsidR="002048FB" w:rsidRPr="00312DC5">
        <w:t xml:space="preserve">každý i započatý den </w:t>
      </w:r>
      <w:r w:rsidR="00BE12E8" w:rsidRPr="00312DC5">
        <w:t>prodlení</w:t>
      </w:r>
      <w:bookmarkEnd w:id="24"/>
      <w:r w:rsidR="008376F5">
        <w:t xml:space="preserve">. Obě Smluvní strany </w:t>
      </w:r>
      <w:r w:rsidR="008376F5" w:rsidRPr="008A4528">
        <w:t xml:space="preserve">sjednávají, že takto upravený úrok z prodlení je přiměřený. </w:t>
      </w:r>
    </w:p>
    <w:p w14:paraId="4E084808" w14:textId="670DA6EE" w:rsidR="00BE12E8" w:rsidRPr="00D460F7" w:rsidRDefault="00BE12E8" w:rsidP="00C82249">
      <w:pPr>
        <w:numPr>
          <w:ilvl w:val="0"/>
          <w:numId w:val="14"/>
        </w:numPr>
        <w:spacing w:after="120" w:line="240" w:lineRule="auto"/>
        <w:jc w:val="both"/>
      </w:pPr>
      <w:bookmarkStart w:id="25" w:name="_Hlk510511764"/>
      <w:bookmarkEnd w:id="22"/>
      <w:r w:rsidRPr="0058593F">
        <w:t xml:space="preserve">V případě, že </w:t>
      </w:r>
      <w:r w:rsidR="00923C21">
        <w:t xml:space="preserve">Prodávající </w:t>
      </w:r>
      <w:proofErr w:type="gramStart"/>
      <w:r w:rsidRPr="0058593F">
        <w:t>poruší</w:t>
      </w:r>
      <w:proofErr w:type="gramEnd"/>
      <w:r w:rsidRPr="0058593F">
        <w:t xml:space="preserve">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923C21">
        <w:t xml:space="preserve">Prodávající </w:t>
      </w:r>
      <w:r w:rsidRPr="0058593F">
        <w:t>v rozporu s</w:t>
      </w:r>
      <w:r w:rsidR="007E4B2D">
        <w:t> </w:t>
      </w:r>
      <w:r w:rsidR="00B60988">
        <w:t>článk</w:t>
      </w:r>
      <w:r w:rsidR="007E4B2D">
        <w:t xml:space="preserve">em </w:t>
      </w:r>
      <w:r w:rsidR="00964802">
        <w:t xml:space="preserve">9 </w:t>
      </w:r>
      <w:r w:rsidR="00B067C8" w:rsidRPr="0058593F">
        <w:t>této Smlouv</w:t>
      </w:r>
      <w:r w:rsidRPr="0058593F">
        <w:t xml:space="preserve">y </w:t>
      </w:r>
      <w:bookmarkStart w:id="26" w:name="_Hlk510507005"/>
      <w:r w:rsidRPr="0058593F">
        <w:t xml:space="preserve">poruší </w:t>
      </w:r>
      <w:r w:rsidR="008952A1" w:rsidRPr="0058593F">
        <w:t>Zákon</w:t>
      </w:r>
      <w:r w:rsidRPr="0058593F">
        <w:t xml:space="preserve"> o ochraně osobních údajů a</w:t>
      </w:r>
      <w:r w:rsidR="008952A1" w:rsidRPr="0058593F">
        <w:t>nebo ustanovení GDPR</w:t>
      </w:r>
      <w:r w:rsidRPr="0058593F">
        <w:t xml:space="preserve"> </w:t>
      </w:r>
      <w:bookmarkEnd w:id="26"/>
      <w:r w:rsidRPr="0058593F">
        <w:t xml:space="preserve">bude povinen zaplatit </w:t>
      </w:r>
      <w:r w:rsidR="00923C21">
        <w:t>Kupující</w:t>
      </w:r>
      <w:r w:rsidR="00587EF1">
        <w:t>mu</w:t>
      </w:r>
      <w:r w:rsidRPr="0058593F">
        <w:t xml:space="preserve"> smluvní pokutu ve </w:t>
      </w:r>
      <w:r w:rsidRPr="00D460F7">
        <w:t>výši 100</w:t>
      </w:r>
      <w:r w:rsidR="00937F9B" w:rsidRPr="00D460F7">
        <w:t xml:space="preserve"> </w:t>
      </w:r>
      <w:r w:rsidRPr="00D460F7">
        <w:t>000 Kč za každé takové porušení</w:t>
      </w:r>
    </w:p>
    <w:bookmarkEnd w:id="25"/>
    <w:p w14:paraId="2EC02C21" w14:textId="22B396C1" w:rsidR="00BE12E8" w:rsidRPr="008A4528" w:rsidRDefault="00BE12E8" w:rsidP="00C82249">
      <w:pPr>
        <w:numPr>
          <w:ilvl w:val="0"/>
          <w:numId w:val="14"/>
        </w:numPr>
        <w:spacing w:after="120" w:line="240" w:lineRule="auto"/>
        <w:jc w:val="both"/>
      </w:pPr>
      <w:r w:rsidRPr="008A4528">
        <w:t xml:space="preserve">Při odstoupení </w:t>
      </w:r>
      <w:r w:rsidR="00923C21">
        <w:t>Kupující</w:t>
      </w:r>
      <w:r w:rsidR="00587EF1">
        <w:t>ho</w:t>
      </w:r>
      <w:r w:rsidRPr="008A4528">
        <w:t xml:space="preserve"> od </w:t>
      </w:r>
      <w:r w:rsidR="00B067C8" w:rsidRPr="008A4528">
        <w:t>Smlouv</w:t>
      </w:r>
      <w:r w:rsidRPr="008A4528">
        <w:t xml:space="preserve">y pro její podstatné porušení </w:t>
      </w:r>
      <w:r w:rsidR="00984F5A">
        <w:t>Prodávajícím</w:t>
      </w:r>
      <w:r w:rsidRPr="008A4528">
        <w:t xml:space="preserve"> podle</w:t>
      </w:r>
      <w:r w:rsidR="00B60988">
        <w:t xml:space="preserve"> článku</w:t>
      </w:r>
      <w:r w:rsidR="00DC1937">
        <w:t xml:space="preserve"> 1</w:t>
      </w:r>
      <w:r w:rsidR="000F0A30">
        <w:t>2</w:t>
      </w:r>
      <w:r w:rsidR="00DC1937">
        <w:t xml:space="preserve">, </w:t>
      </w:r>
      <w:r w:rsidR="00B067C8" w:rsidRPr="008A4528">
        <w:t xml:space="preserve">odst. </w:t>
      </w:r>
      <w:r w:rsidR="00DC1937">
        <w:t>2</w:t>
      </w:r>
      <w:r w:rsidR="00DC1937" w:rsidRPr="008A4528">
        <w:t>, této</w:t>
      </w:r>
      <w:r w:rsidR="00B067C8" w:rsidRPr="008A4528">
        <w:t xml:space="preserve"> Smlouvy</w:t>
      </w:r>
      <w:r w:rsidRPr="008A4528">
        <w:t xml:space="preserve"> uplatní </w:t>
      </w:r>
      <w:r w:rsidR="00923C21">
        <w:t>Kupující</w:t>
      </w:r>
      <w:r w:rsidRPr="008A4528">
        <w:t xml:space="preserve"> za toto porušení vůči </w:t>
      </w:r>
      <w:r w:rsidR="008D23CD">
        <w:t>Prodávajícímu</w:t>
      </w:r>
      <w:r w:rsidRPr="008A4528">
        <w:t xml:space="preserve"> smluvní pokutu ve výši </w:t>
      </w:r>
      <w:r w:rsidR="004B5527">
        <w:t>2</w:t>
      </w:r>
      <w:r w:rsidRPr="005D46CF">
        <w:t>0</w:t>
      </w:r>
      <w:r w:rsidR="00C06770" w:rsidRPr="005D46CF">
        <w:t xml:space="preserve"> </w:t>
      </w:r>
      <w:r w:rsidRPr="005D46CF">
        <w:t>%</w:t>
      </w:r>
      <w:r w:rsidRPr="008A4528">
        <w:t xml:space="preserve"> z celkové sjedn</w:t>
      </w:r>
      <w:r w:rsidR="00B067C8" w:rsidRPr="008A4528">
        <w:t xml:space="preserve">ané </w:t>
      </w:r>
      <w:r w:rsidR="00B5653B">
        <w:t xml:space="preserve">Kupní </w:t>
      </w:r>
      <w:r w:rsidR="00380D3B">
        <w:t>ceny</w:t>
      </w:r>
      <w:r w:rsidRPr="008A4528">
        <w:t xml:space="preserve"> </w:t>
      </w:r>
      <w:r w:rsidR="0058593F">
        <w:t>bez</w:t>
      </w:r>
      <w:r w:rsidRPr="008A4528">
        <w:t xml:space="preserve"> DPH.</w:t>
      </w:r>
    </w:p>
    <w:p w14:paraId="05977847" w14:textId="7127FD54" w:rsidR="00BE12E8" w:rsidRPr="00DC1937" w:rsidRDefault="00BE12E8" w:rsidP="00C82249">
      <w:pPr>
        <w:numPr>
          <w:ilvl w:val="0"/>
          <w:numId w:val="14"/>
        </w:numPr>
        <w:spacing w:after="120" w:line="240" w:lineRule="auto"/>
        <w:jc w:val="both"/>
      </w:pPr>
      <w:bookmarkStart w:id="27" w:name="_Hlk510778545"/>
      <w:r w:rsidRPr="00DC1937">
        <w:t>Smluvní pokuty stanovené dle tohoto článku jsou splatné do 30 dnů ode dne doručení výzvy oprávněné strany k zaplacení smluvní pokuty povinné smluvní straně.</w:t>
      </w:r>
    </w:p>
    <w:p w14:paraId="43C33C5E" w14:textId="77777777" w:rsidR="00DF0DA2" w:rsidRPr="00DC1937" w:rsidRDefault="00DF0DA2" w:rsidP="00C82249">
      <w:pPr>
        <w:numPr>
          <w:ilvl w:val="0"/>
          <w:numId w:val="14"/>
        </w:numPr>
        <w:spacing w:after="120" w:line="240" w:lineRule="auto"/>
        <w:jc w:val="both"/>
      </w:pPr>
      <w:bookmarkStart w:id="28" w:name="_Hlk510778708"/>
      <w:bookmarkEnd w:id="27"/>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4E31DC73" w:rsidR="00BE12E8" w:rsidRPr="00DC1937" w:rsidRDefault="00BE12E8" w:rsidP="00C82249">
      <w:pPr>
        <w:numPr>
          <w:ilvl w:val="0"/>
          <w:numId w:val="14"/>
        </w:numPr>
        <w:spacing w:after="120" w:line="240" w:lineRule="auto"/>
        <w:jc w:val="both"/>
      </w:pPr>
      <w:bookmarkStart w:id="29" w:name="_Hlk510778694"/>
      <w:bookmarkEnd w:id="28"/>
      <w:r w:rsidRPr="00DC1937">
        <w:t xml:space="preserve">Oprávněnost nároku na smluvní pokutu není podmíněna žádnými formálními úkony ze strany </w:t>
      </w:r>
      <w:r w:rsidR="00923C21">
        <w:t>Kupující</w:t>
      </w:r>
      <w:r w:rsidR="00DF6593">
        <w:t>ho</w:t>
      </w:r>
      <w:r w:rsidRPr="00DC1937">
        <w:t>.</w:t>
      </w:r>
    </w:p>
    <w:p w14:paraId="06261DA7" w14:textId="18AB0BD2" w:rsidR="00DC1937" w:rsidRPr="0056154C" w:rsidRDefault="00D917A1" w:rsidP="00C82249">
      <w:pPr>
        <w:numPr>
          <w:ilvl w:val="0"/>
          <w:numId w:val="14"/>
        </w:numPr>
        <w:spacing w:after="120" w:line="240" w:lineRule="auto"/>
        <w:jc w:val="both"/>
      </w:pPr>
      <w:bookmarkStart w:id="30" w:name="_Hlk509488369"/>
      <w:bookmarkEnd w:id="29"/>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0BF0182E" w14:textId="567191AC" w:rsidR="00605F50" w:rsidRPr="00DC1937" w:rsidRDefault="00DC1937" w:rsidP="00605F50">
      <w:pPr>
        <w:numPr>
          <w:ilvl w:val="0"/>
          <w:numId w:val="14"/>
        </w:numPr>
        <w:spacing w:after="120" w:line="240" w:lineRule="auto"/>
        <w:jc w:val="both"/>
      </w:pPr>
      <w:bookmarkStart w:id="31"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7AFE90D7" w14:textId="06593F50" w:rsidR="00BE12E8" w:rsidRPr="00DD7985" w:rsidRDefault="00AB134D" w:rsidP="00DC2159">
      <w:pPr>
        <w:pStyle w:val="Nadpis1"/>
        <w:keepLines w:val="0"/>
        <w:numPr>
          <w:ilvl w:val="0"/>
          <w:numId w:val="1"/>
        </w:numPr>
        <w:spacing w:before="360" w:after="120" w:line="240" w:lineRule="auto"/>
        <w:ind w:left="357" w:hanging="357"/>
        <w:jc w:val="center"/>
        <w:rPr>
          <w:color w:val="2F5496" w:themeColor="accent1" w:themeShade="BF"/>
        </w:rPr>
      </w:pPr>
      <w:bookmarkStart w:id="32" w:name="_Hlk511034553"/>
      <w:bookmarkEnd w:id="20"/>
      <w:bookmarkEnd w:id="30"/>
      <w:bookmarkEnd w:id="31"/>
      <w:r>
        <w:rPr>
          <w:color w:val="2F5496" w:themeColor="accent1" w:themeShade="BF"/>
        </w:rPr>
        <w:t xml:space="preserve"> </w:t>
      </w:r>
      <w:r w:rsidR="00BE12E8" w:rsidRPr="00DD7985">
        <w:rPr>
          <w:color w:val="2F5496" w:themeColor="accent1" w:themeShade="BF"/>
        </w:rPr>
        <w:t>Zánik závazků</w:t>
      </w:r>
    </w:p>
    <w:p w14:paraId="13077162" w14:textId="396C47BA" w:rsidR="00BE12E8" w:rsidRPr="00F90E81" w:rsidRDefault="00BE12E8" w:rsidP="00C82249">
      <w:pPr>
        <w:numPr>
          <w:ilvl w:val="0"/>
          <w:numId w:val="16"/>
        </w:numPr>
        <w:spacing w:after="120" w:line="240" w:lineRule="auto"/>
        <w:jc w:val="both"/>
      </w:pPr>
      <w:bookmarkStart w:id="33" w:name="_Hlk510778903"/>
      <w:r w:rsidRPr="00F90E81">
        <w:t>Smluvní strany se dohodly, že závazek ze smluvního vztahu zaniká v těchto případech:</w:t>
      </w:r>
    </w:p>
    <w:bookmarkEnd w:id="33"/>
    <w:p w14:paraId="1F957806" w14:textId="17EA22E4" w:rsidR="00BE12E8" w:rsidRPr="00F90E81" w:rsidRDefault="00BE12E8" w:rsidP="00C82249">
      <w:pPr>
        <w:pStyle w:val="Odstavecseseznamem"/>
        <w:numPr>
          <w:ilvl w:val="0"/>
          <w:numId w:val="15"/>
        </w:numPr>
        <w:rPr>
          <w:sz w:val="22"/>
          <w:szCs w:val="22"/>
        </w:rPr>
      </w:pPr>
      <w:r w:rsidRPr="00F90E81">
        <w:rPr>
          <w:sz w:val="22"/>
          <w:szCs w:val="22"/>
        </w:rPr>
        <w:t>spln</w:t>
      </w:r>
      <w:r w:rsidR="004E483F" w:rsidRPr="00F90E81">
        <w:rPr>
          <w:sz w:val="22"/>
          <w:szCs w:val="22"/>
        </w:rPr>
        <w:t>ěním všech závazků řádně a včas,</w:t>
      </w:r>
    </w:p>
    <w:p w14:paraId="1B214A33" w14:textId="1031F368" w:rsidR="002043AC" w:rsidRPr="00F90E81" w:rsidRDefault="00BC0CBB" w:rsidP="00C82249">
      <w:pPr>
        <w:pStyle w:val="Odrazka1zacislem"/>
        <w:numPr>
          <w:ilvl w:val="0"/>
          <w:numId w:val="23"/>
        </w:numPr>
        <w:rPr>
          <w:rFonts w:asciiTheme="minorHAnsi" w:hAnsiTheme="minorHAnsi"/>
          <w:sz w:val="22"/>
          <w:szCs w:val="22"/>
        </w:rPr>
      </w:pPr>
      <w:bookmarkStart w:id="34"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35"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36" w:name="_Hlk510519190"/>
      <w:bookmarkEnd w:id="34"/>
    </w:p>
    <w:bookmarkEnd w:id="36"/>
    <w:p w14:paraId="23A4581B" w14:textId="756F63DB"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72D4CA50" w14:textId="3BC9A287"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p>
    <w:bookmarkEnd w:id="35"/>
    <w:p w14:paraId="3E3DDC0C" w14:textId="4AA62E61" w:rsidR="00E6136C" w:rsidRDefault="00E6136C" w:rsidP="00E6136C">
      <w:pPr>
        <w:pStyle w:val="Odstavecseseznamem"/>
        <w:ind w:left="1068"/>
        <w:rPr>
          <w:highlight w:val="cyan"/>
        </w:rPr>
      </w:pPr>
    </w:p>
    <w:p w14:paraId="52402AF9" w14:textId="0A0CB1AD" w:rsidR="002B3816" w:rsidRPr="00A23200" w:rsidRDefault="00544602" w:rsidP="00C82249">
      <w:pPr>
        <w:numPr>
          <w:ilvl w:val="0"/>
          <w:numId w:val="16"/>
        </w:numPr>
        <w:spacing w:after="120" w:line="240" w:lineRule="auto"/>
        <w:jc w:val="both"/>
      </w:pPr>
      <w:bookmarkStart w:id="37" w:name="_Hlk510517281"/>
      <w:r w:rsidRPr="00A23200">
        <w:t xml:space="preserve">Za podstatné porušení Smlouvy ze strany </w:t>
      </w:r>
      <w:r w:rsidR="00C65DF2">
        <w:t>Prodávajícího</w:t>
      </w:r>
      <w:r w:rsidRPr="00A23200">
        <w:t xml:space="preserve"> se považuje</w:t>
      </w:r>
      <w:r w:rsidR="00A23200" w:rsidRPr="00A23200">
        <w:t>:</w:t>
      </w:r>
    </w:p>
    <w:p w14:paraId="614624E5" w14:textId="384B1DD9" w:rsidR="00BE12E8" w:rsidRPr="004552C3" w:rsidRDefault="00F90499" w:rsidP="00C82249">
      <w:pPr>
        <w:pStyle w:val="Odstavecseseznamem"/>
        <w:numPr>
          <w:ilvl w:val="0"/>
          <w:numId w:val="15"/>
        </w:numPr>
        <w:rPr>
          <w:sz w:val="22"/>
          <w:szCs w:val="22"/>
        </w:rPr>
      </w:pPr>
      <w:r w:rsidRPr="004552C3">
        <w:rPr>
          <w:sz w:val="22"/>
          <w:szCs w:val="22"/>
        </w:rPr>
        <w:lastRenderedPageBreak/>
        <w:t>prodlení s předáním předmětu koupě</w:t>
      </w:r>
      <w:r w:rsidR="00A53C45" w:rsidRPr="004552C3">
        <w:rPr>
          <w:sz w:val="22"/>
          <w:szCs w:val="22"/>
        </w:rPr>
        <w:t xml:space="preserve">, které nemělo prokazatelně příčinu na straně </w:t>
      </w:r>
      <w:r w:rsidR="00923C21" w:rsidRPr="004552C3">
        <w:rPr>
          <w:sz w:val="22"/>
          <w:szCs w:val="22"/>
        </w:rPr>
        <w:t>Kupující</w:t>
      </w:r>
      <w:r w:rsidRPr="004552C3">
        <w:rPr>
          <w:sz w:val="22"/>
          <w:szCs w:val="22"/>
        </w:rPr>
        <w:t>ho</w:t>
      </w:r>
      <w:r w:rsidR="00A53C45" w:rsidRPr="004552C3">
        <w:rPr>
          <w:sz w:val="22"/>
          <w:szCs w:val="22"/>
        </w:rPr>
        <w:t>,</w:t>
      </w:r>
      <w:r w:rsidR="00BE12E8" w:rsidRPr="004552C3">
        <w:rPr>
          <w:sz w:val="22"/>
          <w:szCs w:val="22"/>
        </w:rPr>
        <w:t xml:space="preserve"> déle než </w:t>
      </w:r>
      <w:r w:rsidR="00AD5D0B" w:rsidRPr="004552C3">
        <w:rPr>
          <w:sz w:val="22"/>
          <w:szCs w:val="22"/>
        </w:rPr>
        <w:t>2</w:t>
      </w:r>
      <w:r w:rsidR="00BE12E8" w:rsidRPr="004552C3">
        <w:rPr>
          <w:sz w:val="22"/>
          <w:szCs w:val="22"/>
        </w:rPr>
        <w:t xml:space="preserve">0 </w:t>
      </w:r>
      <w:r w:rsidR="00AD5D0B" w:rsidRPr="004552C3">
        <w:rPr>
          <w:sz w:val="22"/>
          <w:szCs w:val="22"/>
        </w:rPr>
        <w:t>pracovních</w:t>
      </w:r>
      <w:r w:rsidR="001E5416" w:rsidRPr="004552C3">
        <w:rPr>
          <w:sz w:val="22"/>
          <w:szCs w:val="22"/>
        </w:rPr>
        <w:t xml:space="preserve"> dnů,</w:t>
      </w:r>
    </w:p>
    <w:p w14:paraId="5B024792" w14:textId="5DF20607" w:rsidR="00BE12E8" w:rsidRPr="004552C3" w:rsidRDefault="00BE12E8" w:rsidP="00C82249">
      <w:pPr>
        <w:pStyle w:val="Odstavecseseznamem"/>
        <w:numPr>
          <w:ilvl w:val="0"/>
          <w:numId w:val="15"/>
        </w:numPr>
        <w:rPr>
          <w:sz w:val="22"/>
          <w:szCs w:val="22"/>
        </w:rPr>
      </w:pPr>
      <w:r w:rsidRPr="004552C3">
        <w:rPr>
          <w:sz w:val="22"/>
          <w:szCs w:val="22"/>
        </w:rPr>
        <w:t xml:space="preserve">zpoždění s plněním jakékoliv povinnosti stanovené touto </w:t>
      </w:r>
      <w:r w:rsidR="00B067C8" w:rsidRPr="004552C3">
        <w:rPr>
          <w:sz w:val="22"/>
          <w:szCs w:val="22"/>
        </w:rPr>
        <w:t>Smlouv</w:t>
      </w:r>
      <w:r w:rsidRPr="004552C3">
        <w:rPr>
          <w:sz w:val="22"/>
          <w:szCs w:val="22"/>
        </w:rPr>
        <w:t xml:space="preserve">ou o více než </w:t>
      </w:r>
      <w:r w:rsidR="00304C97" w:rsidRPr="004552C3">
        <w:rPr>
          <w:sz w:val="22"/>
          <w:szCs w:val="22"/>
        </w:rPr>
        <w:t>10</w:t>
      </w:r>
      <w:r w:rsidR="00A93CDF" w:rsidRPr="004552C3">
        <w:rPr>
          <w:sz w:val="22"/>
          <w:szCs w:val="22"/>
        </w:rPr>
        <w:t xml:space="preserve"> </w:t>
      </w:r>
      <w:r w:rsidR="00AD5D0B" w:rsidRPr="004552C3">
        <w:rPr>
          <w:sz w:val="22"/>
          <w:szCs w:val="22"/>
        </w:rPr>
        <w:t>pracovních</w:t>
      </w:r>
      <w:r w:rsidR="002B3816" w:rsidRPr="004552C3">
        <w:rPr>
          <w:sz w:val="22"/>
          <w:szCs w:val="22"/>
        </w:rPr>
        <w:t xml:space="preserve"> dnů,</w:t>
      </w:r>
    </w:p>
    <w:p w14:paraId="636BC6F5" w14:textId="160CAEB6" w:rsidR="00BE12E8" w:rsidRPr="009F2373" w:rsidRDefault="00BE12E8" w:rsidP="00C82249">
      <w:pPr>
        <w:numPr>
          <w:ilvl w:val="0"/>
          <w:numId w:val="16"/>
        </w:numPr>
        <w:spacing w:after="120" w:line="240" w:lineRule="auto"/>
        <w:jc w:val="both"/>
      </w:pPr>
      <w:r w:rsidRPr="009F2373">
        <w:t xml:space="preserve">Odstoupení od </w:t>
      </w:r>
      <w:r w:rsidR="00B067C8" w:rsidRPr="009F2373">
        <w:t>Smlouv</w:t>
      </w:r>
      <w:r w:rsidRPr="009F2373">
        <w:t>y se dále řídí ustanovením § 2001 a násl. OZ.</w:t>
      </w:r>
    </w:p>
    <w:p w14:paraId="38BC8AFB" w14:textId="2CBF7EFF" w:rsidR="00BE12E8" w:rsidRPr="009F2373" w:rsidRDefault="00BE12E8" w:rsidP="004552C3">
      <w:pPr>
        <w:numPr>
          <w:ilvl w:val="0"/>
          <w:numId w:val="16"/>
        </w:numPr>
        <w:spacing w:after="120" w:line="240" w:lineRule="auto"/>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342CA131" w14:textId="6A761446" w:rsidR="00BE12E8" w:rsidRPr="0056154C" w:rsidRDefault="00BE12E8" w:rsidP="004552C3">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774736AA" w14:textId="1AB5E391" w:rsidR="00BE12E8" w:rsidRPr="0056154C" w:rsidRDefault="00BE12E8" w:rsidP="004552C3">
      <w:pPr>
        <w:numPr>
          <w:ilvl w:val="0"/>
          <w:numId w:val="16"/>
        </w:numPr>
        <w:spacing w:after="120" w:line="240" w:lineRule="auto"/>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02090ED3" w14:textId="343126A6" w:rsidR="00BE12E8" w:rsidRPr="0056154C" w:rsidRDefault="00BE12E8" w:rsidP="004552C3">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308A59E5" w14:textId="0DDCDAC9" w:rsidR="00BE12E8" w:rsidRPr="009F2373" w:rsidRDefault="00BE12E8" w:rsidP="004552C3">
      <w:pPr>
        <w:numPr>
          <w:ilvl w:val="0"/>
          <w:numId w:val="16"/>
        </w:numPr>
        <w:spacing w:after="120" w:line="240" w:lineRule="auto"/>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37"/>
    <w:p w14:paraId="0806DD59" w14:textId="37AFD197" w:rsidR="002043AC" w:rsidRPr="008A274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C82249">
      <w:pPr>
        <w:numPr>
          <w:ilvl w:val="0"/>
          <w:numId w:val="21"/>
        </w:numPr>
        <w:spacing w:after="60" w:line="240" w:lineRule="auto"/>
        <w:jc w:val="both"/>
      </w:pPr>
      <w:r w:rsidRPr="008A2743">
        <w:t>Tato Smlouva nabývá platnosti dnem jejího podpisu oběma Smluvními stranami.</w:t>
      </w:r>
    </w:p>
    <w:p w14:paraId="5654B37B" w14:textId="489B7BB0" w:rsidR="002043AC" w:rsidRPr="00A743BF" w:rsidRDefault="002043AC" w:rsidP="00C82249">
      <w:pPr>
        <w:numPr>
          <w:ilvl w:val="0"/>
          <w:numId w:val="21"/>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32"/>
    <w:p w14:paraId="52031D95" w14:textId="6D4A57F1" w:rsidR="00BE12E8" w:rsidRPr="00DD7985" w:rsidRDefault="00DD7985" w:rsidP="00DC2159">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C82249">
      <w:pPr>
        <w:numPr>
          <w:ilvl w:val="0"/>
          <w:numId w:val="19"/>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2A2E5001" w:rsidR="00AD5D0B" w:rsidRPr="0033106F" w:rsidRDefault="00AD5D0B" w:rsidP="00C82249">
      <w:pPr>
        <w:numPr>
          <w:ilvl w:val="0"/>
          <w:numId w:val="19"/>
        </w:numPr>
        <w:spacing w:after="6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44723C84" w14:textId="77777777" w:rsidR="00AD5D0B" w:rsidRDefault="00AD5D0B" w:rsidP="00C82249">
      <w:pPr>
        <w:numPr>
          <w:ilvl w:val="0"/>
          <w:numId w:val="19"/>
        </w:numPr>
        <w:spacing w:after="60" w:line="240" w:lineRule="auto"/>
        <w:jc w:val="both"/>
      </w:pPr>
      <w:r>
        <w:t xml:space="preserve">Veškeré spory ze Smlouvy se Smluvní strany zavazují řešit smírem a teprve pokud se spor </w:t>
      </w:r>
      <w:proofErr w:type="gramStart"/>
      <w:r>
        <w:t>nepodaří</w:t>
      </w:r>
      <w:proofErr w:type="gramEnd"/>
      <w:r>
        <w:t xml:space="preserve"> smírem vyřešit, bude spor rozhodovat obecný soud strany žalované.</w:t>
      </w:r>
    </w:p>
    <w:p w14:paraId="6D887F9F" w14:textId="1D84520A" w:rsidR="00AD5D0B" w:rsidRDefault="00AD5D0B" w:rsidP="00C82249">
      <w:pPr>
        <w:numPr>
          <w:ilvl w:val="0"/>
          <w:numId w:val="19"/>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C82249">
      <w:pPr>
        <w:numPr>
          <w:ilvl w:val="0"/>
          <w:numId w:val="19"/>
        </w:numPr>
        <w:spacing w:after="60" w:line="240" w:lineRule="auto"/>
        <w:jc w:val="both"/>
      </w:pPr>
      <w:r>
        <w:lastRenderedPageBreak/>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C82249">
      <w:pPr>
        <w:numPr>
          <w:ilvl w:val="0"/>
          <w:numId w:val="19"/>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1964C5B5" w:rsidR="007D28B5" w:rsidRPr="008A2743" w:rsidRDefault="00923C21" w:rsidP="00B15326">
      <w:pPr>
        <w:numPr>
          <w:ilvl w:val="0"/>
          <w:numId w:val="19"/>
        </w:numPr>
        <w:spacing w:after="60" w:line="240" w:lineRule="auto"/>
        <w:jc w:val="both"/>
      </w:pPr>
      <w:bookmarkStart w:id="38"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w:t>
      </w:r>
      <w:proofErr w:type="gramStart"/>
      <w:r w:rsidR="00AD5D0B" w:rsidRPr="007D28B5">
        <w:t>obdrží</w:t>
      </w:r>
      <w:proofErr w:type="gramEnd"/>
      <w:r w:rsidR="00AD5D0B" w:rsidRPr="007D28B5">
        <w:t xml:space="preserve">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38"/>
    <w:p w14:paraId="414AD866" w14:textId="77777777" w:rsidR="00AD5D0B" w:rsidRPr="00F14AE3" w:rsidRDefault="00AD5D0B" w:rsidP="00C82249">
      <w:pPr>
        <w:numPr>
          <w:ilvl w:val="0"/>
          <w:numId w:val="19"/>
        </w:numPr>
        <w:spacing w:after="60" w:line="240" w:lineRule="auto"/>
        <w:jc w:val="both"/>
      </w:pPr>
      <w:r>
        <w:t xml:space="preserve">Tato Smlouva byla vyhotovena </w:t>
      </w:r>
      <w:r w:rsidRPr="00F14AE3">
        <w:t xml:space="preserve">ve dvou stejnopisech, z nichž po jednom stejnopisu </w:t>
      </w:r>
      <w:proofErr w:type="gramStart"/>
      <w:r w:rsidRPr="00F14AE3">
        <w:t>obdrží</w:t>
      </w:r>
      <w:proofErr w:type="gramEnd"/>
      <w:r w:rsidRPr="00F14AE3">
        <w:t xml:space="preserve"> po jejím podpisu každá Smluvní strana. </w:t>
      </w:r>
    </w:p>
    <w:p w14:paraId="7C94CEF3" w14:textId="77630426" w:rsidR="00DC2159" w:rsidRDefault="00AD5D0B" w:rsidP="00AF75BA">
      <w:pPr>
        <w:numPr>
          <w:ilvl w:val="0"/>
          <w:numId w:val="19"/>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4C1AA2C0" w14:textId="16EB625A" w:rsidR="00AD5D0B" w:rsidRPr="00640A1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Default="00AD5D0B" w:rsidP="00AF75BA">
      <w:pPr>
        <w:numPr>
          <w:ilvl w:val="0"/>
          <w:numId w:val="5"/>
        </w:numPr>
        <w:spacing w:after="0" w:line="240" w:lineRule="auto"/>
        <w:jc w:val="both"/>
      </w:pPr>
      <w:r>
        <w:t>Součástí Smlouvy jsou tyto přílohy:</w:t>
      </w:r>
    </w:p>
    <w:p w14:paraId="6B21178E" w14:textId="4E94AFF7" w:rsidR="00BE12E8" w:rsidRPr="00A743BF" w:rsidRDefault="00BE12E8" w:rsidP="00AF75BA">
      <w:pPr>
        <w:spacing w:after="0" w:line="240"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a podrobný komponentový popis</w:t>
      </w:r>
    </w:p>
    <w:p w14:paraId="6F91912D" w14:textId="280482BB" w:rsidR="00BE12E8" w:rsidRPr="00A743BF" w:rsidRDefault="00BE12E8" w:rsidP="00AF75BA">
      <w:pPr>
        <w:spacing w:after="0" w:line="240" w:lineRule="auto"/>
        <w:ind w:left="708"/>
        <w:rPr>
          <w:szCs w:val="20"/>
        </w:rPr>
      </w:pPr>
      <w:r w:rsidRPr="00A743BF">
        <w:rPr>
          <w:szCs w:val="20"/>
        </w:rPr>
        <w:t xml:space="preserve">Příloha č. 2 – </w:t>
      </w:r>
      <w:r w:rsidR="00076A25">
        <w:rPr>
          <w:szCs w:val="20"/>
        </w:rPr>
        <w:t>Licenční ujednání upravující právo k užívání poskytnutých softwarových licencí</w:t>
      </w:r>
    </w:p>
    <w:p w14:paraId="03F2BA65" w14:textId="59657DDE" w:rsidR="00186E5E" w:rsidRPr="00A743BF" w:rsidRDefault="00186E5E" w:rsidP="00AF75BA">
      <w:pPr>
        <w:spacing w:after="0" w:line="240" w:lineRule="auto"/>
        <w:ind w:left="708"/>
        <w:rPr>
          <w:szCs w:val="20"/>
        </w:rPr>
      </w:pPr>
      <w:r w:rsidRPr="00A743BF">
        <w:rPr>
          <w:szCs w:val="20"/>
        </w:rPr>
        <w:t xml:space="preserve">Příloha č. </w:t>
      </w:r>
      <w:r w:rsidR="008A3692">
        <w:rPr>
          <w:szCs w:val="20"/>
        </w:rPr>
        <w:t>3</w:t>
      </w:r>
      <w:r w:rsidRPr="00A743BF">
        <w:rPr>
          <w:szCs w:val="20"/>
        </w:rPr>
        <w:t xml:space="preserve"> – Cenové kalkulace a stanovení celkové </w:t>
      </w:r>
      <w:r w:rsidR="00C5158F" w:rsidRPr="00A743BF">
        <w:rPr>
          <w:szCs w:val="20"/>
        </w:rPr>
        <w:t xml:space="preserve">ceny </w:t>
      </w:r>
      <w:r w:rsidR="00C5158F">
        <w:rPr>
          <w:szCs w:val="20"/>
        </w:rPr>
        <w:t>(</w:t>
      </w:r>
      <w:r w:rsidR="00D5437E">
        <w:rPr>
          <w:szCs w:val="20"/>
        </w:rPr>
        <w:t>položkový rozpočet)</w:t>
      </w:r>
    </w:p>
    <w:p w14:paraId="2922EDD5" w14:textId="371857E1" w:rsidR="00811D72" w:rsidRPr="00811D72" w:rsidRDefault="00811D72" w:rsidP="00AF75BA">
      <w:pPr>
        <w:spacing w:after="0" w:line="240" w:lineRule="auto"/>
        <w:ind w:left="708"/>
        <w:rPr>
          <w:szCs w:val="20"/>
        </w:rPr>
      </w:pPr>
      <w:r w:rsidRPr="00811D72">
        <w:rPr>
          <w:szCs w:val="20"/>
        </w:rPr>
        <w:t xml:space="preserve">Příloha č. </w:t>
      </w:r>
      <w:r w:rsidR="008A3692">
        <w:rPr>
          <w:szCs w:val="20"/>
        </w:rPr>
        <w:t>4</w:t>
      </w:r>
      <w:r w:rsidRPr="00811D72">
        <w:rPr>
          <w:szCs w:val="20"/>
        </w:rPr>
        <w:t xml:space="preserve"> – Požadavky na součinnost </w:t>
      </w:r>
      <w:r w:rsidR="00923C21">
        <w:rPr>
          <w:szCs w:val="20"/>
        </w:rPr>
        <w:t>Kupující</w:t>
      </w:r>
      <w:r w:rsidR="00C5158F">
        <w:rPr>
          <w:szCs w:val="20"/>
        </w:rPr>
        <w:t>ho</w:t>
      </w:r>
    </w:p>
    <w:p w14:paraId="68A679C4" w14:textId="094C8B89" w:rsidR="00BE12E8" w:rsidRDefault="00BE12E8" w:rsidP="00AF75BA">
      <w:pPr>
        <w:spacing w:after="0" w:line="240" w:lineRule="auto"/>
        <w:ind w:left="708"/>
        <w:rPr>
          <w:szCs w:val="20"/>
        </w:rPr>
      </w:pPr>
      <w:r w:rsidRPr="00A743BF">
        <w:rPr>
          <w:szCs w:val="20"/>
        </w:rPr>
        <w:t xml:space="preserve">Příloha č. </w:t>
      </w:r>
      <w:r w:rsidR="008A3692">
        <w:rPr>
          <w:szCs w:val="20"/>
        </w:rPr>
        <w:t>5</w:t>
      </w:r>
      <w:r w:rsidR="00F90E81">
        <w:rPr>
          <w:szCs w:val="20"/>
        </w:rPr>
        <w:t xml:space="preserve"> </w:t>
      </w:r>
      <w:r w:rsidR="002026BC" w:rsidRPr="00A743BF">
        <w:rPr>
          <w:szCs w:val="20"/>
        </w:rPr>
        <w:t>– Zodpovědné</w:t>
      </w:r>
      <w:r w:rsidRPr="00A743BF">
        <w:rPr>
          <w:szCs w:val="20"/>
        </w:rPr>
        <w:t xml:space="preserve"> osoby</w:t>
      </w:r>
    </w:p>
    <w:p w14:paraId="05556CF6" w14:textId="5DEE66CC" w:rsidR="000769C2" w:rsidRDefault="00F90E81" w:rsidP="00AF75BA">
      <w:pPr>
        <w:spacing w:after="120" w:line="240" w:lineRule="auto"/>
        <w:ind w:left="1985" w:hanging="1276"/>
        <w:rPr>
          <w:szCs w:val="20"/>
        </w:rPr>
      </w:pPr>
      <w:r w:rsidRPr="00A743BF">
        <w:rPr>
          <w:szCs w:val="20"/>
        </w:rPr>
        <w:t xml:space="preserve">Příloha č. </w:t>
      </w:r>
      <w:r w:rsidR="008A3692">
        <w:rPr>
          <w:szCs w:val="20"/>
        </w:rPr>
        <w:t>6</w:t>
      </w:r>
      <w:r>
        <w:rPr>
          <w:szCs w:val="20"/>
        </w:rPr>
        <w:t xml:space="preserve"> </w:t>
      </w:r>
      <w:r w:rsidRPr="00A743BF">
        <w:rPr>
          <w:szCs w:val="20"/>
        </w:rPr>
        <w:t>– Bezpečnostní</w:t>
      </w:r>
      <w:r w:rsidRPr="007D741A">
        <w:rPr>
          <w:szCs w:val="20"/>
        </w:rPr>
        <w:t xml:space="preserve"> požadavky </w:t>
      </w:r>
    </w:p>
    <w:p w14:paraId="4C7DC9E6" w14:textId="77777777" w:rsidR="000769C2" w:rsidRPr="00A46892" w:rsidRDefault="000769C2" w:rsidP="00C82249">
      <w:pPr>
        <w:numPr>
          <w:ilvl w:val="0"/>
          <w:numId w:val="5"/>
        </w:numPr>
        <w:spacing w:after="60" w:line="240" w:lineRule="auto"/>
        <w:jc w:val="both"/>
      </w:pPr>
      <w:bookmarkStart w:id="39"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39"/>
    <w:p w14:paraId="575F6DF3" w14:textId="5E38FD60" w:rsidR="00BE12E8" w:rsidRDefault="00BE12E8" w:rsidP="00BE12E8">
      <w:pPr>
        <w:ind w:right="-766"/>
        <w:jc w:val="both"/>
      </w:pPr>
    </w:p>
    <w:p w14:paraId="2325FBBC" w14:textId="5D05F965" w:rsidR="006C6BD0" w:rsidRDefault="006C6BD0" w:rsidP="00AF75BA">
      <w:pPr>
        <w:tabs>
          <w:tab w:val="left" w:pos="5245"/>
        </w:tabs>
        <w:spacing w:before="120" w:after="120"/>
      </w:pPr>
      <w:bookmarkStart w:id="40"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rsidR="00AF75BA">
        <w:t xml:space="preserve"> </w:t>
      </w:r>
      <w:r w:rsidR="00AF75BA">
        <w:tab/>
      </w:r>
      <w:r w:rsidRPr="00AA7B64">
        <w:rPr>
          <w:highlight w:val="yellow"/>
        </w:rPr>
        <w:t>V</w:t>
      </w:r>
      <w:r w:rsidR="00AF75BA">
        <w:rPr>
          <w:highlight w:val="yellow"/>
        </w:rPr>
        <w:t xml:space="preserve"> </w:t>
      </w:r>
      <w:r w:rsidRPr="00AA7B64">
        <w:rPr>
          <w:highlight w:val="yellow"/>
        </w:rPr>
        <w:t>……………………….   dne</w:t>
      </w:r>
    </w:p>
    <w:bookmarkEnd w:id="40"/>
    <w:p w14:paraId="03372568" w14:textId="32B90CB9" w:rsidR="006C6BD0" w:rsidRDefault="004552C3" w:rsidP="00AF75BA">
      <w:pPr>
        <w:tabs>
          <w:tab w:val="left" w:pos="5245"/>
        </w:tabs>
        <w:spacing w:before="120" w:after="120"/>
      </w:pPr>
      <w:r>
        <w:rPr>
          <w:szCs w:val="20"/>
        </w:rPr>
        <w:t>Za Kupujícího:</w:t>
      </w:r>
      <w:r>
        <w:rPr>
          <w:szCs w:val="20"/>
        </w:rPr>
        <w:tab/>
        <w:t>Za Prodávajícího:</w:t>
      </w:r>
    </w:p>
    <w:p w14:paraId="67A3591F" w14:textId="0029D832" w:rsidR="00DC2159" w:rsidRDefault="00DC2159" w:rsidP="00DC2159">
      <w:pPr>
        <w:spacing w:before="120" w:after="120"/>
      </w:pPr>
    </w:p>
    <w:p w14:paraId="6057B879" w14:textId="5EB1F2F8" w:rsidR="00AF75BA" w:rsidRDefault="00AF75BA" w:rsidP="00DC2159">
      <w:pPr>
        <w:spacing w:before="120" w:after="120"/>
      </w:pPr>
    </w:p>
    <w:p w14:paraId="6BC2F8DF" w14:textId="77777777" w:rsidR="00AF75BA" w:rsidRPr="00A0362A" w:rsidRDefault="00AF75BA"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204CF0A6" w:rsidR="006C6BD0" w:rsidRDefault="006C6BD0" w:rsidP="006C6BD0">
      <w:pPr>
        <w:spacing w:after="0"/>
      </w:pPr>
      <w:r>
        <w:t xml:space="preserve">   MUDr. Tomáš Gottvald</w:t>
      </w:r>
      <w:r w:rsidR="002026BC">
        <w:t>, MHA</w:t>
      </w:r>
      <w:r>
        <w:tab/>
      </w:r>
      <w:r>
        <w:tab/>
      </w:r>
      <w:r>
        <w:tab/>
      </w:r>
      <w:r>
        <w:tab/>
      </w:r>
      <w:r>
        <w:tab/>
      </w:r>
      <w:r w:rsidR="001E5DBA">
        <w:tab/>
      </w:r>
    </w:p>
    <w:p w14:paraId="3713C949" w14:textId="48DCC7A8" w:rsidR="00AD66B2" w:rsidRDefault="006C6BD0" w:rsidP="00AF75BA">
      <w:pPr>
        <w:spacing w:after="0"/>
      </w:pPr>
      <w:r>
        <w:t xml:space="preserve">     předseda představenstva</w:t>
      </w:r>
      <w:r>
        <w:tab/>
      </w:r>
      <w:r>
        <w:tab/>
      </w:r>
      <w:r>
        <w:tab/>
      </w:r>
      <w:r>
        <w:tab/>
      </w:r>
      <w:r>
        <w:tab/>
      </w:r>
    </w:p>
    <w:p w14:paraId="1B11CBBD" w14:textId="6C6156DF" w:rsidR="00DC2159" w:rsidRDefault="00DC2159" w:rsidP="006C6BD0">
      <w:pPr>
        <w:spacing w:before="120" w:after="120"/>
      </w:pPr>
    </w:p>
    <w:p w14:paraId="32BEBEDD" w14:textId="77777777" w:rsidR="00AF75BA" w:rsidRDefault="00AF75BA"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5AACFC06" w:rsidR="006C6BD0" w:rsidRDefault="00AD66B2" w:rsidP="00C154A1">
      <w:pPr>
        <w:spacing w:after="0"/>
      </w:pPr>
      <w:r>
        <w:t xml:space="preserve">        </w:t>
      </w:r>
      <w:r w:rsidR="006C6BD0">
        <w:t xml:space="preserve">Ing. </w:t>
      </w:r>
      <w:r w:rsidR="00D63D7A">
        <w:t>Hynek Rais, MHA</w:t>
      </w:r>
      <w:r w:rsidR="006C6BD0">
        <w:tab/>
      </w:r>
      <w:r w:rsidR="006C6BD0">
        <w:tab/>
      </w:r>
      <w:r w:rsidR="006C6BD0">
        <w:tab/>
      </w:r>
      <w:r w:rsidR="006C6BD0">
        <w:tab/>
      </w:r>
      <w:r w:rsidR="006C6BD0">
        <w:tab/>
      </w:r>
      <w:r w:rsidR="006C6BD0">
        <w:tab/>
      </w:r>
    </w:p>
    <w:p w14:paraId="6D5C0540" w14:textId="394D66EB" w:rsidR="006C6BD0" w:rsidRDefault="006C6BD0" w:rsidP="006C6BD0">
      <w:pPr>
        <w:spacing w:after="0"/>
      </w:pPr>
      <w:r>
        <w:t>místopředseda představenstva</w:t>
      </w:r>
      <w:r w:rsidRPr="00A0362A">
        <w:tab/>
      </w:r>
      <w:r>
        <w:tab/>
      </w:r>
      <w:r>
        <w:tab/>
      </w:r>
      <w:r>
        <w:tab/>
      </w:r>
      <w:r>
        <w:tab/>
      </w:r>
      <w:r>
        <w:tab/>
      </w:r>
      <w:r w:rsidRPr="00A0362A">
        <w:tab/>
      </w:r>
      <w:r w:rsidRPr="00A0362A">
        <w:tab/>
      </w:r>
      <w:r w:rsidRPr="00A0362A">
        <w:tab/>
      </w:r>
    </w:p>
    <w:p w14:paraId="5B9F7861" w14:textId="69721F0F" w:rsidR="00095115" w:rsidRPr="00AF75BA" w:rsidRDefault="006C6BD0" w:rsidP="00AF75BA">
      <w:pPr>
        <w:rPr>
          <w:b/>
          <w:bCs/>
          <w:sz w:val="28"/>
          <w:szCs w:val="28"/>
        </w:rPr>
      </w:pPr>
      <w:r>
        <w:rPr>
          <w:b/>
          <w:sz w:val="24"/>
          <w:szCs w:val="20"/>
        </w:rPr>
        <w:br w:type="page"/>
      </w:r>
      <w:bookmarkStart w:id="41" w:name="_Hlk506979781"/>
      <w:r w:rsidR="005C0549" w:rsidRPr="00AF75BA">
        <w:rPr>
          <w:b/>
          <w:bCs/>
          <w:sz w:val="28"/>
          <w:szCs w:val="28"/>
        </w:rPr>
        <w:lastRenderedPageBreak/>
        <w:t xml:space="preserve">Příloha </w:t>
      </w:r>
      <w:r w:rsidR="00651661" w:rsidRPr="00AF75BA">
        <w:rPr>
          <w:b/>
          <w:bCs/>
          <w:sz w:val="28"/>
          <w:szCs w:val="28"/>
        </w:rPr>
        <w:t xml:space="preserve">č. </w:t>
      </w:r>
      <w:r w:rsidR="005C0549" w:rsidRPr="00AF75BA">
        <w:rPr>
          <w:b/>
          <w:bCs/>
          <w:sz w:val="28"/>
          <w:szCs w:val="28"/>
        </w:rPr>
        <w:t xml:space="preserve">1 </w:t>
      </w:r>
    </w:p>
    <w:p w14:paraId="34726715" w14:textId="226A79EC"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a podrobný </w:t>
      </w:r>
      <w:r w:rsidR="00E256B3">
        <w:rPr>
          <w:rFonts w:asciiTheme="minorHAnsi" w:hAnsiTheme="minorHAnsi"/>
          <w:color w:val="auto"/>
          <w:szCs w:val="22"/>
        </w:rPr>
        <w:t>komponentový popis</w:t>
      </w:r>
      <w:r w:rsidR="00A33BFC">
        <w:rPr>
          <w:rFonts w:asciiTheme="minorHAnsi" w:hAnsiTheme="minorHAnsi"/>
          <w:color w:val="auto"/>
          <w:szCs w:val="22"/>
        </w:rPr>
        <w:t xml:space="preserve"> – specifikace servisní podpory </w:t>
      </w:r>
    </w:p>
    <w:bookmarkEnd w:id="41"/>
    <w:p w14:paraId="37A5E005" w14:textId="77777777" w:rsidR="00271C49" w:rsidRDefault="00271C49" w:rsidP="003020A5">
      <w:pPr>
        <w:rPr>
          <w:ins w:id="42" w:author="Čížková Jaroslava (PKN-ZAK)" w:date="2024-09-25T09:52:00Z" w16du:dateUtc="2024-09-25T07:52:00Z"/>
          <w:b/>
          <w:bCs/>
          <w:sz w:val="28"/>
          <w:szCs w:val="28"/>
        </w:rPr>
      </w:pPr>
    </w:p>
    <w:p w14:paraId="5959BF21" w14:textId="77777777" w:rsidR="00271C49" w:rsidRDefault="00271C49" w:rsidP="003020A5">
      <w:pPr>
        <w:rPr>
          <w:ins w:id="43" w:author="Čížková Jaroslava (PKN-ZAK)" w:date="2024-09-25T09:52:00Z" w16du:dateUtc="2024-09-25T07:52:00Z"/>
          <w:b/>
          <w:bCs/>
          <w:sz w:val="28"/>
          <w:szCs w:val="28"/>
        </w:rPr>
      </w:pPr>
    </w:p>
    <w:p w14:paraId="5D09700E" w14:textId="77777777" w:rsidR="00271C49" w:rsidRDefault="00271C49" w:rsidP="003020A5">
      <w:pPr>
        <w:rPr>
          <w:ins w:id="44" w:author="Čížková Jaroslava (PKN-ZAK)" w:date="2024-09-25T09:52:00Z" w16du:dateUtc="2024-09-25T07:52:00Z"/>
          <w:b/>
          <w:bCs/>
          <w:sz w:val="28"/>
          <w:szCs w:val="28"/>
        </w:rPr>
      </w:pPr>
    </w:p>
    <w:p w14:paraId="13366A7E" w14:textId="77777777" w:rsidR="00271C49" w:rsidRDefault="00271C49" w:rsidP="003020A5">
      <w:pPr>
        <w:rPr>
          <w:ins w:id="45" w:author="Čížková Jaroslava (PKN-ZAK)" w:date="2024-09-25T09:52:00Z" w16du:dateUtc="2024-09-25T07:52:00Z"/>
          <w:b/>
          <w:bCs/>
          <w:sz w:val="28"/>
          <w:szCs w:val="28"/>
        </w:rPr>
      </w:pPr>
    </w:p>
    <w:p w14:paraId="3392767E" w14:textId="77777777" w:rsidR="00271C49" w:rsidRDefault="00271C49" w:rsidP="003020A5">
      <w:pPr>
        <w:rPr>
          <w:ins w:id="46" w:author="Čížková Jaroslava (PKN-ZAK)" w:date="2024-09-25T09:52:00Z" w16du:dateUtc="2024-09-25T07:52:00Z"/>
          <w:b/>
          <w:bCs/>
          <w:sz w:val="28"/>
          <w:szCs w:val="28"/>
        </w:rPr>
      </w:pPr>
    </w:p>
    <w:p w14:paraId="43C82D76" w14:textId="77777777" w:rsidR="00271C49" w:rsidRDefault="00271C49" w:rsidP="003020A5">
      <w:pPr>
        <w:rPr>
          <w:ins w:id="47" w:author="Čížková Jaroslava (PKN-ZAK)" w:date="2024-09-25T09:52:00Z" w16du:dateUtc="2024-09-25T07:52:00Z"/>
          <w:b/>
          <w:bCs/>
          <w:sz w:val="28"/>
          <w:szCs w:val="28"/>
        </w:rPr>
      </w:pPr>
    </w:p>
    <w:p w14:paraId="13F423FD" w14:textId="77777777" w:rsidR="00271C49" w:rsidRDefault="00271C49" w:rsidP="003020A5">
      <w:pPr>
        <w:rPr>
          <w:ins w:id="48" w:author="Čížková Jaroslava (PKN-ZAK)" w:date="2024-09-25T09:52:00Z" w16du:dateUtc="2024-09-25T07:52:00Z"/>
          <w:b/>
          <w:bCs/>
          <w:sz w:val="28"/>
          <w:szCs w:val="28"/>
        </w:rPr>
      </w:pPr>
    </w:p>
    <w:p w14:paraId="52F63DE3" w14:textId="77777777" w:rsidR="00271C49" w:rsidRDefault="00271C49" w:rsidP="003020A5">
      <w:pPr>
        <w:rPr>
          <w:ins w:id="49" w:author="Čížková Jaroslava (PKN-ZAK)" w:date="2024-09-25T09:52:00Z" w16du:dateUtc="2024-09-25T07:52:00Z"/>
          <w:b/>
          <w:bCs/>
          <w:sz w:val="28"/>
          <w:szCs w:val="28"/>
        </w:rPr>
      </w:pPr>
    </w:p>
    <w:p w14:paraId="4512DD6A" w14:textId="77777777" w:rsidR="00271C49" w:rsidRDefault="00271C49" w:rsidP="003020A5">
      <w:pPr>
        <w:rPr>
          <w:ins w:id="50" w:author="Čížková Jaroslava (PKN-ZAK)" w:date="2024-09-25T09:52:00Z" w16du:dateUtc="2024-09-25T07:52:00Z"/>
          <w:b/>
          <w:bCs/>
          <w:sz w:val="28"/>
          <w:szCs w:val="28"/>
        </w:rPr>
      </w:pPr>
    </w:p>
    <w:p w14:paraId="3061F8A7" w14:textId="77777777" w:rsidR="00271C49" w:rsidRDefault="00271C49" w:rsidP="003020A5">
      <w:pPr>
        <w:rPr>
          <w:ins w:id="51" w:author="Čížková Jaroslava (PKN-ZAK)" w:date="2024-09-25T09:52:00Z" w16du:dateUtc="2024-09-25T07:52:00Z"/>
          <w:b/>
          <w:bCs/>
          <w:sz w:val="28"/>
          <w:szCs w:val="28"/>
        </w:rPr>
      </w:pPr>
    </w:p>
    <w:p w14:paraId="66068DA2" w14:textId="77777777" w:rsidR="00271C49" w:rsidRDefault="00271C49" w:rsidP="003020A5">
      <w:pPr>
        <w:rPr>
          <w:ins w:id="52" w:author="Čížková Jaroslava (PKN-ZAK)" w:date="2024-09-25T09:52:00Z" w16du:dateUtc="2024-09-25T07:52:00Z"/>
          <w:b/>
          <w:bCs/>
          <w:sz w:val="28"/>
          <w:szCs w:val="28"/>
        </w:rPr>
      </w:pPr>
    </w:p>
    <w:p w14:paraId="5E8EDA91" w14:textId="77777777" w:rsidR="00271C49" w:rsidRDefault="00271C49" w:rsidP="003020A5">
      <w:pPr>
        <w:rPr>
          <w:ins w:id="53" w:author="Čížková Jaroslava (PKN-ZAK)" w:date="2024-09-25T09:52:00Z" w16du:dateUtc="2024-09-25T07:52:00Z"/>
          <w:b/>
          <w:bCs/>
          <w:sz w:val="28"/>
          <w:szCs w:val="28"/>
        </w:rPr>
      </w:pPr>
    </w:p>
    <w:p w14:paraId="173E40CA" w14:textId="77777777" w:rsidR="00271C49" w:rsidRDefault="00271C49" w:rsidP="003020A5">
      <w:pPr>
        <w:rPr>
          <w:ins w:id="54" w:author="Čížková Jaroslava (PKN-ZAK)" w:date="2024-09-25T09:52:00Z" w16du:dateUtc="2024-09-25T07:52:00Z"/>
          <w:b/>
          <w:bCs/>
          <w:sz w:val="28"/>
          <w:szCs w:val="28"/>
        </w:rPr>
      </w:pPr>
    </w:p>
    <w:p w14:paraId="531DF9C3" w14:textId="77777777" w:rsidR="00271C49" w:rsidRDefault="00271C49" w:rsidP="003020A5">
      <w:pPr>
        <w:rPr>
          <w:ins w:id="55" w:author="Čížková Jaroslava (PKN-ZAK)" w:date="2024-09-25T09:52:00Z" w16du:dateUtc="2024-09-25T07:52:00Z"/>
          <w:b/>
          <w:bCs/>
          <w:sz w:val="28"/>
          <w:szCs w:val="28"/>
        </w:rPr>
      </w:pPr>
    </w:p>
    <w:p w14:paraId="6D0C1131" w14:textId="77777777" w:rsidR="00271C49" w:rsidRDefault="00271C49" w:rsidP="003020A5">
      <w:pPr>
        <w:rPr>
          <w:ins w:id="56" w:author="Čížková Jaroslava (PKN-ZAK)" w:date="2024-09-25T09:52:00Z" w16du:dateUtc="2024-09-25T07:52:00Z"/>
          <w:b/>
          <w:bCs/>
          <w:sz w:val="28"/>
          <w:szCs w:val="28"/>
        </w:rPr>
      </w:pPr>
    </w:p>
    <w:p w14:paraId="286768BA" w14:textId="77777777" w:rsidR="00271C49" w:rsidRDefault="00271C49" w:rsidP="003020A5">
      <w:pPr>
        <w:rPr>
          <w:ins w:id="57" w:author="Čížková Jaroslava (PKN-ZAK)" w:date="2024-09-25T09:52:00Z" w16du:dateUtc="2024-09-25T07:52:00Z"/>
          <w:b/>
          <w:bCs/>
          <w:sz w:val="28"/>
          <w:szCs w:val="28"/>
        </w:rPr>
      </w:pPr>
    </w:p>
    <w:p w14:paraId="0C5A0554" w14:textId="77777777" w:rsidR="00271C49" w:rsidRDefault="00271C49" w:rsidP="003020A5">
      <w:pPr>
        <w:rPr>
          <w:ins w:id="58" w:author="Čížková Jaroslava (PKN-ZAK)" w:date="2024-09-25T09:52:00Z" w16du:dateUtc="2024-09-25T07:52:00Z"/>
          <w:b/>
          <w:bCs/>
          <w:sz w:val="28"/>
          <w:szCs w:val="28"/>
        </w:rPr>
      </w:pPr>
    </w:p>
    <w:p w14:paraId="11E097AC" w14:textId="77777777" w:rsidR="00271C49" w:rsidRDefault="00271C49" w:rsidP="003020A5">
      <w:pPr>
        <w:rPr>
          <w:ins w:id="59" w:author="Čížková Jaroslava (PKN-ZAK)" w:date="2024-09-25T09:52:00Z" w16du:dateUtc="2024-09-25T07:52:00Z"/>
          <w:b/>
          <w:bCs/>
          <w:sz w:val="28"/>
          <w:szCs w:val="28"/>
        </w:rPr>
      </w:pPr>
    </w:p>
    <w:p w14:paraId="3DAB80FC" w14:textId="77777777" w:rsidR="00271C49" w:rsidRDefault="00271C49" w:rsidP="003020A5">
      <w:pPr>
        <w:rPr>
          <w:ins w:id="60" w:author="Čížková Jaroslava (PKN-ZAK)" w:date="2024-09-25T09:53:00Z" w16du:dateUtc="2024-09-25T07:53:00Z"/>
          <w:b/>
          <w:bCs/>
          <w:sz w:val="28"/>
          <w:szCs w:val="28"/>
        </w:rPr>
      </w:pPr>
    </w:p>
    <w:p w14:paraId="6CDE8E69" w14:textId="77777777" w:rsidR="00271C49" w:rsidRDefault="00271C49" w:rsidP="003020A5">
      <w:pPr>
        <w:rPr>
          <w:ins w:id="61" w:author="Čížková Jaroslava (PKN-ZAK)" w:date="2024-09-25T09:53:00Z" w16du:dateUtc="2024-09-25T07:53:00Z"/>
          <w:b/>
          <w:bCs/>
          <w:sz w:val="28"/>
          <w:szCs w:val="28"/>
        </w:rPr>
      </w:pPr>
    </w:p>
    <w:p w14:paraId="76B5F5AF" w14:textId="77777777" w:rsidR="00271C49" w:rsidRDefault="00271C49" w:rsidP="003020A5">
      <w:pPr>
        <w:rPr>
          <w:ins w:id="62" w:author="Čížková Jaroslava (PKN-ZAK)" w:date="2024-09-25T09:53:00Z" w16du:dateUtc="2024-09-25T07:53:00Z"/>
          <w:b/>
          <w:bCs/>
          <w:sz w:val="28"/>
          <w:szCs w:val="28"/>
        </w:rPr>
      </w:pPr>
    </w:p>
    <w:p w14:paraId="61E794BE" w14:textId="77777777" w:rsidR="00271C49" w:rsidRDefault="00271C49" w:rsidP="003020A5">
      <w:pPr>
        <w:rPr>
          <w:ins w:id="63" w:author="Čížková Jaroslava (PKN-ZAK)" w:date="2024-09-25T09:53:00Z" w16du:dateUtc="2024-09-25T07:53:00Z"/>
          <w:b/>
          <w:bCs/>
          <w:sz w:val="28"/>
          <w:szCs w:val="28"/>
        </w:rPr>
      </w:pPr>
    </w:p>
    <w:p w14:paraId="0AAB0339" w14:textId="77777777" w:rsidR="00271C49" w:rsidRDefault="00271C49" w:rsidP="003020A5">
      <w:pPr>
        <w:rPr>
          <w:ins w:id="64" w:author="Čížková Jaroslava (PKN-ZAK)" w:date="2024-09-25T09:53:00Z" w16du:dateUtc="2024-09-25T07:53:00Z"/>
          <w:b/>
          <w:bCs/>
          <w:sz w:val="28"/>
          <w:szCs w:val="28"/>
        </w:rPr>
      </w:pPr>
    </w:p>
    <w:p w14:paraId="0BA850DF" w14:textId="77777777" w:rsidR="00271C49" w:rsidRDefault="00271C49" w:rsidP="003020A5">
      <w:pPr>
        <w:rPr>
          <w:ins w:id="65" w:author="Čížková Jaroslava (PKN-ZAK)" w:date="2024-09-25T09:53:00Z" w16du:dateUtc="2024-09-25T07:53:00Z"/>
          <w:b/>
          <w:bCs/>
          <w:sz w:val="28"/>
          <w:szCs w:val="28"/>
        </w:rPr>
      </w:pPr>
    </w:p>
    <w:p w14:paraId="17B077DB" w14:textId="07FCE34A" w:rsidR="00747F9B" w:rsidRPr="00F54E38" w:rsidRDefault="00640A13" w:rsidP="003020A5">
      <w:pPr>
        <w:rPr>
          <w:b/>
          <w:bCs/>
          <w:sz w:val="28"/>
          <w:szCs w:val="28"/>
        </w:rPr>
      </w:pPr>
      <w:r w:rsidRPr="00F54E38">
        <w:rPr>
          <w:b/>
          <w:bCs/>
          <w:sz w:val="28"/>
          <w:szCs w:val="28"/>
        </w:rPr>
        <w:lastRenderedPageBreak/>
        <w:t>Příloha č. 2</w:t>
      </w:r>
    </w:p>
    <w:p w14:paraId="5F579F61" w14:textId="14FCE9D2"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w:t>
      </w:r>
      <w:r w:rsidR="00F9627E">
        <w:rPr>
          <w:rFonts w:asciiTheme="minorHAnsi" w:hAnsiTheme="minorHAnsi"/>
          <w:color w:val="auto"/>
          <w:szCs w:val="22"/>
        </w:rPr>
        <w:t>Licenční ujednání upravující právo k užívání poskytnutého softwarového vybavení</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bookmarkStart w:id="66" w:name="_Toc472491069"/>
    </w:p>
    <w:p w14:paraId="146BC724" w14:textId="69F87148" w:rsidR="00F9627E" w:rsidRPr="00E914D3" w:rsidRDefault="00F9627E" w:rsidP="00F9627E">
      <w:pPr>
        <w:rPr>
          <w:b/>
          <w:color w:val="767171" w:themeColor="background2" w:themeShade="80"/>
          <w:highlight w:val="yellow"/>
        </w:rPr>
      </w:pPr>
      <w:r>
        <w:rPr>
          <w:b/>
          <w:color w:val="767171" w:themeColor="background2" w:themeShade="80"/>
          <w:highlight w:val="yellow"/>
        </w:rPr>
        <w:t xml:space="preserve">Prodávající zde uvede text licenčního ujednání, tj. všechny podmínky a informace </w:t>
      </w:r>
      <w:r w:rsidRPr="0068487D">
        <w:rPr>
          <w:b/>
          <w:color w:val="767171" w:themeColor="background2" w:themeShade="80"/>
          <w:highlight w:val="yellow"/>
        </w:rPr>
        <w:t xml:space="preserve">upravující právo </w:t>
      </w:r>
      <w:r>
        <w:rPr>
          <w:b/>
          <w:color w:val="767171" w:themeColor="background2" w:themeShade="80"/>
          <w:highlight w:val="yellow"/>
        </w:rPr>
        <w:t>a způsob nakládání s </w:t>
      </w:r>
      <w:r w:rsidRPr="0068487D">
        <w:rPr>
          <w:b/>
          <w:color w:val="767171" w:themeColor="background2" w:themeShade="80"/>
          <w:highlight w:val="yellow"/>
        </w:rPr>
        <w:t>poskytnut</w:t>
      </w:r>
      <w:r>
        <w:rPr>
          <w:b/>
          <w:color w:val="767171" w:themeColor="background2" w:themeShade="80"/>
          <w:highlight w:val="yellow"/>
        </w:rPr>
        <w:t xml:space="preserve">ými </w:t>
      </w:r>
      <w:r w:rsidRPr="0068487D">
        <w:rPr>
          <w:b/>
          <w:color w:val="767171" w:themeColor="background2" w:themeShade="80"/>
          <w:highlight w:val="yellow"/>
        </w:rPr>
        <w:t>softwarov</w:t>
      </w:r>
      <w:r>
        <w:rPr>
          <w:b/>
          <w:color w:val="767171" w:themeColor="background2" w:themeShade="80"/>
          <w:highlight w:val="yellow"/>
        </w:rPr>
        <w:t>ými licencemi</w:t>
      </w:r>
      <w:r w:rsidR="00233D8C">
        <w:rPr>
          <w:b/>
          <w:color w:val="767171" w:themeColor="background2" w:themeShade="80"/>
          <w:highlight w:val="yellow"/>
        </w:rPr>
        <w:t xml:space="preserve"> v Příloze č.1.</w:t>
      </w:r>
    </w:p>
    <w:p w14:paraId="50002B47" w14:textId="27148E07" w:rsidR="00186E5E" w:rsidRDefault="00186E5E">
      <w:pPr>
        <w:rPr>
          <w:rFonts w:eastAsiaTheme="majorEastAsia" w:cstheme="majorBidi"/>
          <w:b/>
          <w:bCs/>
          <w:sz w:val="28"/>
          <w:lang w:eastAsia="en-US"/>
        </w:rPr>
      </w:pPr>
    </w:p>
    <w:p w14:paraId="6E77638B" w14:textId="77777777" w:rsidR="00271C49" w:rsidRDefault="00271C49" w:rsidP="00747F9B">
      <w:pPr>
        <w:pStyle w:val="Nadpis1"/>
        <w:keepNext w:val="0"/>
        <w:tabs>
          <w:tab w:val="left" w:pos="0"/>
        </w:tabs>
        <w:spacing w:before="240" w:after="240" w:line="240" w:lineRule="auto"/>
        <w:jc w:val="both"/>
        <w:rPr>
          <w:ins w:id="67" w:author="Čížková Jaroslava (PKN-ZAK)" w:date="2024-09-25T09:53:00Z" w16du:dateUtc="2024-09-25T07:53:00Z"/>
          <w:rFonts w:asciiTheme="minorHAnsi" w:hAnsiTheme="minorHAnsi"/>
          <w:color w:val="auto"/>
          <w:szCs w:val="22"/>
        </w:rPr>
      </w:pPr>
    </w:p>
    <w:p w14:paraId="51ABD93A" w14:textId="77777777" w:rsidR="00271C49" w:rsidRDefault="00271C49" w:rsidP="00747F9B">
      <w:pPr>
        <w:pStyle w:val="Nadpis1"/>
        <w:keepNext w:val="0"/>
        <w:tabs>
          <w:tab w:val="left" w:pos="0"/>
        </w:tabs>
        <w:spacing w:before="240" w:after="240" w:line="240" w:lineRule="auto"/>
        <w:jc w:val="both"/>
        <w:rPr>
          <w:ins w:id="68" w:author="Čížková Jaroslava (PKN-ZAK)" w:date="2024-09-25T09:53:00Z" w16du:dateUtc="2024-09-25T07:53:00Z"/>
          <w:rFonts w:asciiTheme="minorHAnsi" w:hAnsiTheme="minorHAnsi"/>
          <w:color w:val="auto"/>
          <w:szCs w:val="22"/>
        </w:rPr>
      </w:pPr>
    </w:p>
    <w:p w14:paraId="7F70A33D" w14:textId="77777777" w:rsidR="00271C49" w:rsidRDefault="00271C49" w:rsidP="00747F9B">
      <w:pPr>
        <w:pStyle w:val="Nadpis1"/>
        <w:keepNext w:val="0"/>
        <w:tabs>
          <w:tab w:val="left" w:pos="0"/>
        </w:tabs>
        <w:spacing w:before="240" w:after="240" w:line="240" w:lineRule="auto"/>
        <w:jc w:val="both"/>
        <w:rPr>
          <w:ins w:id="69" w:author="Čížková Jaroslava (PKN-ZAK)" w:date="2024-09-25T09:53:00Z" w16du:dateUtc="2024-09-25T07:53:00Z"/>
          <w:rFonts w:asciiTheme="minorHAnsi" w:hAnsiTheme="minorHAnsi"/>
          <w:color w:val="auto"/>
          <w:szCs w:val="22"/>
        </w:rPr>
      </w:pPr>
    </w:p>
    <w:p w14:paraId="4C9879D5" w14:textId="77777777" w:rsidR="00271C49" w:rsidRDefault="00271C49" w:rsidP="00747F9B">
      <w:pPr>
        <w:pStyle w:val="Nadpis1"/>
        <w:keepNext w:val="0"/>
        <w:tabs>
          <w:tab w:val="left" w:pos="0"/>
        </w:tabs>
        <w:spacing w:before="240" w:after="240" w:line="240" w:lineRule="auto"/>
        <w:jc w:val="both"/>
        <w:rPr>
          <w:ins w:id="70" w:author="Čížková Jaroslava (PKN-ZAK)" w:date="2024-09-25T09:53:00Z" w16du:dateUtc="2024-09-25T07:53:00Z"/>
          <w:rFonts w:asciiTheme="minorHAnsi" w:hAnsiTheme="minorHAnsi"/>
          <w:color w:val="auto"/>
          <w:szCs w:val="22"/>
        </w:rPr>
      </w:pPr>
    </w:p>
    <w:p w14:paraId="063F83AC" w14:textId="77777777" w:rsidR="00271C49" w:rsidRDefault="00271C49" w:rsidP="00747F9B">
      <w:pPr>
        <w:pStyle w:val="Nadpis1"/>
        <w:keepNext w:val="0"/>
        <w:tabs>
          <w:tab w:val="left" w:pos="0"/>
        </w:tabs>
        <w:spacing w:before="240" w:after="240" w:line="240" w:lineRule="auto"/>
        <w:jc w:val="both"/>
        <w:rPr>
          <w:ins w:id="71" w:author="Čížková Jaroslava (PKN-ZAK)" w:date="2024-09-25T09:53:00Z" w16du:dateUtc="2024-09-25T07:53:00Z"/>
          <w:rFonts w:asciiTheme="minorHAnsi" w:hAnsiTheme="minorHAnsi"/>
          <w:color w:val="auto"/>
          <w:szCs w:val="22"/>
        </w:rPr>
      </w:pPr>
    </w:p>
    <w:p w14:paraId="3CD1CB56" w14:textId="77777777" w:rsidR="00271C49" w:rsidRDefault="00271C49" w:rsidP="00747F9B">
      <w:pPr>
        <w:pStyle w:val="Nadpis1"/>
        <w:keepNext w:val="0"/>
        <w:tabs>
          <w:tab w:val="left" w:pos="0"/>
        </w:tabs>
        <w:spacing w:before="240" w:after="240" w:line="240" w:lineRule="auto"/>
        <w:jc w:val="both"/>
        <w:rPr>
          <w:ins w:id="72" w:author="Čížková Jaroslava (PKN-ZAK)" w:date="2024-09-25T09:53:00Z" w16du:dateUtc="2024-09-25T07:53:00Z"/>
          <w:rFonts w:asciiTheme="minorHAnsi" w:hAnsiTheme="minorHAnsi"/>
          <w:color w:val="auto"/>
          <w:szCs w:val="22"/>
        </w:rPr>
      </w:pPr>
    </w:p>
    <w:p w14:paraId="063C3192" w14:textId="77777777" w:rsidR="00271C49" w:rsidRDefault="00271C49" w:rsidP="00747F9B">
      <w:pPr>
        <w:pStyle w:val="Nadpis1"/>
        <w:keepNext w:val="0"/>
        <w:tabs>
          <w:tab w:val="left" w:pos="0"/>
        </w:tabs>
        <w:spacing w:before="240" w:after="240" w:line="240" w:lineRule="auto"/>
        <w:jc w:val="both"/>
        <w:rPr>
          <w:ins w:id="73" w:author="Čížková Jaroslava (PKN-ZAK)" w:date="2024-09-25T09:53:00Z" w16du:dateUtc="2024-09-25T07:53:00Z"/>
          <w:rFonts w:asciiTheme="minorHAnsi" w:hAnsiTheme="minorHAnsi"/>
          <w:color w:val="auto"/>
          <w:szCs w:val="22"/>
        </w:rPr>
      </w:pPr>
    </w:p>
    <w:p w14:paraId="607A208B" w14:textId="77777777" w:rsidR="00271C49" w:rsidRDefault="00271C49" w:rsidP="00747F9B">
      <w:pPr>
        <w:pStyle w:val="Nadpis1"/>
        <w:keepNext w:val="0"/>
        <w:tabs>
          <w:tab w:val="left" w:pos="0"/>
        </w:tabs>
        <w:spacing w:before="240" w:after="240" w:line="240" w:lineRule="auto"/>
        <w:jc w:val="both"/>
        <w:rPr>
          <w:ins w:id="74" w:author="Čížková Jaroslava (PKN-ZAK)" w:date="2024-09-25T09:53:00Z" w16du:dateUtc="2024-09-25T07:53:00Z"/>
          <w:rFonts w:asciiTheme="minorHAnsi" w:hAnsiTheme="minorHAnsi"/>
          <w:color w:val="auto"/>
          <w:szCs w:val="22"/>
        </w:rPr>
      </w:pPr>
    </w:p>
    <w:p w14:paraId="72E2939B" w14:textId="77777777" w:rsidR="00271C49" w:rsidRDefault="00271C49" w:rsidP="00747F9B">
      <w:pPr>
        <w:pStyle w:val="Nadpis1"/>
        <w:keepNext w:val="0"/>
        <w:tabs>
          <w:tab w:val="left" w:pos="0"/>
        </w:tabs>
        <w:spacing w:before="240" w:after="240" w:line="240" w:lineRule="auto"/>
        <w:jc w:val="both"/>
        <w:rPr>
          <w:ins w:id="75" w:author="Čížková Jaroslava (PKN-ZAK)" w:date="2024-09-25T09:53:00Z" w16du:dateUtc="2024-09-25T07:53:00Z"/>
          <w:rFonts w:asciiTheme="minorHAnsi" w:hAnsiTheme="minorHAnsi"/>
          <w:color w:val="auto"/>
          <w:szCs w:val="22"/>
        </w:rPr>
      </w:pPr>
    </w:p>
    <w:p w14:paraId="01F30E69" w14:textId="77777777" w:rsidR="00271C49" w:rsidRDefault="00271C49" w:rsidP="00747F9B">
      <w:pPr>
        <w:pStyle w:val="Nadpis1"/>
        <w:keepNext w:val="0"/>
        <w:tabs>
          <w:tab w:val="left" w:pos="0"/>
        </w:tabs>
        <w:spacing w:before="240" w:after="240" w:line="240" w:lineRule="auto"/>
        <w:jc w:val="both"/>
        <w:rPr>
          <w:ins w:id="76" w:author="Čížková Jaroslava (PKN-ZAK)" w:date="2024-09-25T09:53:00Z" w16du:dateUtc="2024-09-25T07:53:00Z"/>
          <w:rFonts w:asciiTheme="minorHAnsi" w:hAnsiTheme="minorHAnsi"/>
          <w:color w:val="auto"/>
          <w:szCs w:val="22"/>
        </w:rPr>
      </w:pPr>
    </w:p>
    <w:p w14:paraId="4E713C41" w14:textId="77777777" w:rsidR="00271C49" w:rsidRDefault="00271C49" w:rsidP="00747F9B">
      <w:pPr>
        <w:pStyle w:val="Nadpis1"/>
        <w:keepNext w:val="0"/>
        <w:tabs>
          <w:tab w:val="left" w:pos="0"/>
        </w:tabs>
        <w:spacing w:before="240" w:after="240" w:line="240" w:lineRule="auto"/>
        <w:jc w:val="both"/>
        <w:rPr>
          <w:ins w:id="77" w:author="Čížková Jaroslava (PKN-ZAK)" w:date="2024-09-25T09:53:00Z" w16du:dateUtc="2024-09-25T07:53:00Z"/>
          <w:rFonts w:asciiTheme="minorHAnsi" w:hAnsiTheme="minorHAnsi"/>
          <w:color w:val="auto"/>
          <w:szCs w:val="22"/>
        </w:rPr>
      </w:pPr>
    </w:p>
    <w:p w14:paraId="285EA951" w14:textId="77777777" w:rsidR="00271C49" w:rsidRDefault="00271C49" w:rsidP="00747F9B">
      <w:pPr>
        <w:pStyle w:val="Nadpis1"/>
        <w:keepNext w:val="0"/>
        <w:tabs>
          <w:tab w:val="left" w:pos="0"/>
        </w:tabs>
        <w:spacing w:before="240" w:after="240" w:line="240" w:lineRule="auto"/>
        <w:jc w:val="both"/>
        <w:rPr>
          <w:ins w:id="78" w:author="Čížková Jaroslava (PKN-ZAK)" w:date="2024-09-25T09:53:00Z" w16du:dateUtc="2024-09-25T07:53:00Z"/>
          <w:rFonts w:asciiTheme="minorHAnsi" w:hAnsiTheme="minorHAnsi"/>
          <w:color w:val="auto"/>
          <w:szCs w:val="22"/>
        </w:rPr>
      </w:pPr>
    </w:p>
    <w:p w14:paraId="0782C232" w14:textId="77777777" w:rsidR="00271C49" w:rsidRDefault="00271C49" w:rsidP="00747F9B">
      <w:pPr>
        <w:pStyle w:val="Nadpis1"/>
        <w:keepNext w:val="0"/>
        <w:tabs>
          <w:tab w:val="left" w:pos="0"/>
        </w:tabs>
        <w:spacing w:before="240" w:after="240" w:line="240" w:lineRule="auto"/>
        <w:jc w:val="both"/>
        <w:rPr>
          <w:ins w:id="79" w:author="Čížková Jaroslava (PKN-ZAK)" w:date="2024-09-25T09:53:00Z" w16du:dateUtc="2024-09-25T07:53:00Z"/>
          <w:rFonts w:asciiTheme="minorHAnsi" w:hAnsiTheme="minorHAnsi"/>
          <w:color w:val="auto"/>
          <w:szCs w:val="22"/>
        </w:rPr>
      </w:pPr>
    </w:p>
    <w:p w14:paraId="1FFB393D" w14:textId="77777777" w:rsidR="00271C49" w:rsidRDefault="00271C49" w:rsidP="00747F9B">
      <w:pPr>
        <w:pStyle w:val="Nadpis1"/>
        <w:keepNext w:val="0"/>
        <w:tabs>
          <w:tab w:val="left" w:pos="0"/>
        </w:tabs>
        <w:spacing w:before="240" w:after="240" w:line="240" w:lineRule="auto"/>
        <w:jc w:val="both"/>
        <w:rPr>
          <w:ins w:id="80" w:author="Čížková Jaroslava (PKN-ZAK)" w:date="2024-09-25T09:53:00Z" w16du:dateUtc="2024-09-25T07:53:00Z"/>
          <w:rFonts w:asciiTheme="minorHAnsi" w:hAnsiTheme="minorHAnsi"/>
          <w:color w:val="auto"/>
          <w:szCs w:val="22"/>
        </w:rPr>
      </w:pPr>
    </w:p>
    <w:p w14:paraId="7237D7EF" w14:textId="77777777" w:rsidR="00271C49" w:rsidRDefault="00271C49" w:rsidP="00747F9B">
      <w:pPr>
        <w:pStyle w:val="Nadpis1"/>
        <w:keepNext w:val="0"/>
        <w:tabs>
          <w:tab w:val="left" w:pos="0"/>
        </w:tabs>
        <w:spacing w:before="240" w:after="240" w:line="240" w:lineRule="auto"/>
        <w:jc w:val="both"/>
        <w:rPr>
          <w:ins w:id="81" w:author="Čížková Jaroslava (PKN-ZAK)" w:date="2024-09-25T09:53:00Z" w16du:dateUtc="2024-09-25T07:53:00Z"/>
          <w:rFonts w:asciiTheme="minorHAnsi" w:hAnsiTheme="minorHAnsi"/>
          <w:color w:val="auto"/>
          <w:szCs w:val="22"/>
        </w:rPr>
      </w:pPr>
    </w:p>
    <w:p w14:paraId="2A948513" w14:textId="77777777" w:rsidR="00271C49" w:rsidRDefault="00271C49" w:rsidP="00747F9B">
      <w:pPr>
        <w:pStyle w:val="Nadpis1"/>
        <w:keepNext w:val="0"/>
        <w:tabs>
          <w:tab w:val="left" w:pos="0"/>
        </w:tabs>
        <w:spacing w:before="240" w:after="240" w:line="240" w:lineRule="auto"/>
        <w:jc w:val="both"/>
        <w:rPr>
          <w:ins w:id="82" w:author="Čížková Jaroslava (PKN-ZAK)" w:date="2024-09-25T09:53:00Z" w16du:dateUtc="2024-09-25T07:53:00Z"/>
          <w:rFonts w:asciiTheme="minorHAnsi" w:hAnsiTheme="minorHAnsi"/>
          <w:color w:val="auto"/>
          <w:szCs w:val="22"/>
        </w:rPr>
      </w:pPr>
    </w:p>
    <w:p w14:paraId="09E78FF1" w14:textId="77777777" w:rsidR="00271C49" w:rsidRDefault="00271C49" w:rsidP="00747F9B">
      <w:pPr>
        <w:pStyle w:val="Nadpis1"/>
        <w:keepNext w:val="0"/>
        <w:tabs>
          <w:tab w:val="left" w:pos="0"/>
        </w:tabs>
        <w:spacing w:before="240" w:after="240" w:line="240" w:lineRule="auto"/>
        <w:jc w:val="both"/>
        <w:rPr>
          <w:ins w:id="83" w:author="Čížková Jaroslava (PKN-ZAK)" w:date="2024-09-25T09:53:00Z" w16du:dateUtc="2024-09-25T07:53:00Z"/>
          <w:rFonts w:asciiTheme="minorHAnsi" w:hAnsiTheme="minorHAnsi"/>
          <w:color w:val="auto"/>
          <w:szCs w:val="22"/>
        </w:rPr>
      </w:pPr>
    </w:p>
    <w:p w14:paraId="687BA8A2" w14:textId="77777777" w:rsidR="00271C49" w:rsidRDefault="00271C49" w:rsidP="00747F9B">
      <w:pPr>
        <w:pStyle w:val="Nadpis1"/>
        <w:keepNext w:val="0"/>
        <w:tabs>
          <w:tab w:val="left" w:pos="0"/>
        </w:tabs>
        <w:spacing w:before="240" w:after="240" w:line="240" w:lineRule="auto"/>
        <w:jc w:val="both"/>
        <w:rPr>
          <w:ins w:id="84" w:author="Čížková Jaroslava (PKN-ZAK)" w:date="2024-09-25T09:53:00Z" w16du:dateUtc="2024-09-25T07:53:00Z"/>
          <w:rFonts w:asciiTheme="minorHAnsi" w:hAnsiTheme="minorHAnsi"/>
          <w:color w:val="auto"/>
          <w:szCs w:val="22"/>
        </w:rPr>
      </w:pPr>
    </w:p>
    <w:p w14:paraId="294108E3" w14:textId="77777777" w:rsidR="00271C49" w:rsidRDefault="00271C49" w:rsidP="00747F9B">
      <w:pPr>
        <w:pStyle w:val="Nadpis1"/>
        <w:keepNext w:val="0"/>
        <w:tabs>
          <w:tab w:val="left" w:pos="0"/>
        </w:tabs>
        <w:spacing w:before="240" w:after="240" w:line="240" w:lineRule="auto"/>
        <w:jc w:val="both"/>
        <w:rPr>
          <w:ins w:id="85" w:author="Čížková Jaroslava (PKN-ZAK)" w:date="2024-09-25T09:53:00Z" w16du:dateUtc="2024-09-25T07:53:00Z"/>
          <w:rFonts w:asciiTheme="minorHAnsi" w:hAnsiTheme="minorHAnsi"/>
          <w:color w:val="auto"/>
          <w:szCs w:val="22"/>
        </w:rPr>
      </w:pPr>
    </w:p>
    <w:p w14:paraId="55EEF0BD" w14:textId="5F35AD2A"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t xml:space="preserve">Příloha č. </w:t>
      </w:r>
      <w:r w:rsidR="00C524C2">
        <w:rPr>
          <w:rFonts w:asciiTheme="minorHAnsi" w:hAnsiTheme="minorHAnsi"/>
          <w:color w:val="auto"/>
          <w:szCs w:val="22"/>
        </w:rPr>
        <w:t>3</w:t>
      </w:r>
    </w:p>
    <w:p w14:paraId="49DDC6CD" w14:textId="5AB4CF30"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D5437E">
        <w:rPr>
          <w:rFonts w:asciiTheme="minorHAnsi" w:hAnsiTheme="minorHAnsi"/>
          <w:color w:val="auto"/>
          <w:szCs w:val="22"/>
        </w:rPr>
        <w:t>(položkový rozpočet)</w:t>
      </w:r>
    </w:p>
    <w:p w14:paraId="719B2222" w14:textId="5CDBF227" w:rsidR="00186E5E" w:rsidRDefault="00186E5E">
      <w:pPr>
        <w:rPr>
          <w:rFonts w:eastAsiaTheme="majorEastAsia" w:cstheme="majorBidi"/>
          <w:b/>
          <w:bCs/>
          <w:sz w:val="28"/>
          <w:lang w:eastAsia="en-US"/>
        </w:rPr>
      </w:pPr>
    </w:p>
    <w:p w14:paraId="21F58193" w14:textId="77777777" w:rsidR="00271C49" w:rsidRDefault="00271C49" w:rsidP="00747F9B">
      <w:pPr>
        <w:pStyle w:val="Nadpis1"/>
        <w:keepNext w:val="0"/>
        <w:tabs>
          <w:tab w:val="left" w:pos="0"/>
        </w:tabs>
        <w:spacing w:before="240" w:after="240" w:line="240" w:lineRule="auto"/>
        <w:jc w:val="both"/>
        <w:rPr>
          <w:ins w:id="86" w:author="Čížková Jaroslava (PKN-ZAK)" w:date="2024-09-25T09:53:00Z" w16du:dateUtc="2024-09-25T07:53:00Z"/>
          <w:rFonts w:asciiTheme="minorHAnsi" w:hAnsiTheme="minorHAnsi"/>
          <w:color w:val="auto"/>
          <w:szCs w:val="22"/>
        </w:rPr>
      </w:pPr>
    </w:p>
    <w:p w14:paraId="14AC443E" w14:textId="77777777" w:rsidR="00271C49" w:rsidRDefault="00271C49" w:rsidP="00747F9B">
      <w:pPr>
        <w:pStyle w:val="Nadpis1"/>
        <w:keepNext w:val="0"/>
        <w:tabs>
          <w:tab w:val="left" w:pos="0"/>
        </w:tabs>
        <w:spacing w:before="240" w:after="240" w:line="240" w:lineRule="auto"/>
        <w:jc w:val="both"/>
        <w:rPr>
          <w:ins w:id="87" w:author="Čížková Jaroslava (PKN-ZAK)" w:date="2024-09-25T09:53:00Z" w16du:dateUtc="2024-09-25T07:53:00Z"/>
          <w:rFonts w:asciiTheme="minorHAnsi" w:hAnsiTheme="minorHAnsi"/>
          <w:color w:val="auto"/>
          <w:szCs w:val="22"/>
        </w:rPr>
      </w:pPr>
    </w:p>
    <w:p w14:paraId="4C355AAA" w14:textId="77777777" w:rsidR="00271C49" w:rsidRDefault="00271C49" w:rsidP="00747F9B">
      <w:pPr>
        <w:pStyle w:val="Nadpis1"/>
        <w:keepNext w:val="0"/>
        <w:tabs>
          <w:tab w:val="left" w:pos="0"/>
        </w:tabs>
        <w:spacing w:before="240" w:after="240" w:line="240" w:lineRule="auto"/>
        <w:jc w:val="both"/>
        <w:rPr>
          <w:ins w:id="88" w:author="Čížková Jaroslava (PKN-ZAK)" w:date="2024-09-25T09:53:00Z" w16du:dateUtc="2024-09-25T07:53:00Z"/>
          <w:rFonts w:asciiTheme="minorHAnsi" w:hAnsiTheme="minorHAnsi"/>
          <w:color w:val="auto"/>
          <w:szCs w:val="22"/>
        </w:rPr>
      </w:pPr>
    </w:p>
    <w:p w14:paraId="7A638A53" w14:textId="77777777" w:rsidR="00271C49" w:rsidRDefault="00271C49" w:rsidP="00747F9B">
      <w:pPr>
        <w:pStyle w:val="Nadpis1"/>
        <w:keepNext w:val="0"/>
        <w:tabs>
          <w:tab w:val="left" w:pos="0"/>
        </w:tabs>
        <w:spacing w:before="240" w:after="240" w:line="240" w:lineRule="auto"/>
        <w:jc w:val="both"/>
        <w:rPr>
          <w:ins w:id="89" w:author="Čížková Jaroslava (PKN-ZAK)" w:date="2024-09-25T09:53:00Z" w16du:dateUtc="2024-09-25T07:53:00Z"/>
          <w:rFonts w:asciiTheme="minorHAnsi" w:hAnsiTheme="minorHAnsi"/>
          <w:color w:val="auto"/>
          <w:szCs w:val="22"/>
        </w:rPr>
      </w:pPr>
    </w:p>
    <w:p w14:paraId="6C4063A1" w14:textId="77777777" w:rsidR="00271C49" w:rsidRDefault="00271C49" w:rsidP="00747F9B">
      <w:pPr>
        <w:pStyle w:val="Nadpis1"/>
        <w:keepNext w:val="0"/>
        <w:tabs>
          <w:tab w:val="left" w:pos="0"/>
        </w:tabs>
        <w:spacing w:before="240" w:after="240" w:line="240" w:lineRule="auto"/>
        <w:jc w:val="both"/>
        <w:rPr>
          <w:ins w:id="90" w:author="Čížková Jaroslava (PKN-ZAK)" w:date="2024-09-25T09:53:00Z" w16du:dateUtc="2024-09-25T07:53:00Z"/>
          <w:rFonts w:asciiTheme="minorHAnsi" w:hAnsiTheme="minorHAnsi"/>
          <w:color w:val="auto"/>
          <w:szCs w:val="22"/>
        </w:rPr>
      </w:pPr>
    </w:p>
    <w:p w14:paraId="30B5DAA4" w14:textId="77777777" w:rsidR="00271C49" w:rsidRDefault="00271C49" w:rsidP="00747F9B">
      <w:pPr>
        <w:pStyle w:val="Nadpis1"/>
        <w:keepNext w:val="0"/>
        <w:tabs>
          <w:tab w:val="left" w:pos="0"/>
        </w:tabs>
        <w:spacing w:before="240" w:after="240" w:line="240" w:lineRule="auto"/>
        <w:jc w:val="both"/>
        <w:rPr>
          <w:ins w:id="91" w:author="Čížková Jaroslava (PKN-ZAK)" w:date="2024-09-25T09:53:00Z" w16du:dateUtc="2024-09-25T07:53:00Z"/>
          <w:rFonts w:asciiTheme="minorHAnsi" w:hAnsiTheme="minorHAnsi"/>
          <w:color w:val="auto"/>
          <w:szCs w:val="22"/>
        </w:rPr>
      </w:pPr>
    </w:p>
    <w:p w14:paraId="45321B2E" w14:textId="77777777" w:rsidR="00271C49" w:rsidRDefault="00271C49" w:rsidP="00747F9B">
      <w:pPr>
        <w:pStyle w:val="Nadpis1"/>
        <w:keepNext w:val="0"/>
        <w:tabs>
          <w:tab w:val="left" w:pos="0"/>
        </w:tabs>
        <w:spacing w:before="240" w:after="240" w:line="240" w:lineRule="auto"/>
        <w:jc w:val="both"/>
        <w:rPr>
          <w:ins w:id="92" w:author="Čížková Jaroslava (PKN-ZAK)" w:date="2024-09-25T09:53:00Z" w16du:dateUtc="2024-09-25T07:53:00Z"/>
          <w:rFonts w:asciiTheme="minorHAnsi" w:hAnsiTheme="minorHAnsi"/>
          <w:color w:val="auto"/>
          <w:szCs w:val="22"/>
        </w:rPr>
      </w:pPr>
    </w:p>
    <w:p w14:paraId="60EE11D7" w14:textId="77777777" w:rsidR="00271C49" w:rsidRDefault="00271C49" w:rsidP="00747F9B">
      <w:pPr>
        <w:pStyle w:val="Nadpis1"/>
        <w:keepNext w:val="0"/>
        <w:tabs>
          <w:tab w:val="left" w:pos="0"/>
        </w:tabs>
        <w:spacing w:before="240" w:after="240" w:line="240" w:lineRule="auto"/>
        <w:jc w:val="both"/>
        <w:rPr>
          <w:ins w:id="93" w:author="Čížková Jaroslava (PKN-ZAK)" w:date="2024-09-25T09:53:00Z" w16du:dateUtc="2024-09-25T07:53:00Z"/>
          <w:rFonts w:asciiTheme="minorHAnsi" w:hAnsiTheme="minorHAnsi"/>
          <w:color w:val="auto"/>
          <w:szCs w:val="22"/>
        </w:rPr>
      </w:pPr>
    </w:p>
    <w:p w14:paraId="6ADB5126" w14:textId="77777777" w:rsidR="00271C49" w:rsidRDefault="00271C49" w:rsidP="00747F9B">
      <w:pPr>
        <w:pStyle w:val="Nadpis1"/>
        <w:keepNext w:val="0"/>
        <w:tabs>
          <w:tab w:val="left" w:pos="0"/>
        </w:tabs>
        <w:spacing w:before="240" w:after="240" w:line="240" w:lineRule="auto"/>
        <w:jc w:val="both"/>
        <w:rPr>
          <w:ins w:id="94" w:author="Čížková Jaroslava (PKN-ZAK)" w:date="2024-09-25T09:53:00Z" w16du:dateUtc="2024-09-25T07:53:00Z"/>
          <w:rFonts w:asciiTheme="minorHAnsi" w:hAnsiTheme="minorHAnsi"/>
          <w:color w:val="auto"/>
          <w:szCs w:val="22"/>
        </w:rPr>
      </w:pPr>
    </w:p>
    <w:p w14:paraId="7A87ACC1" w14:textId="77777777" w:rsidR="00271C49" w:rsidRDefault="00271C49" w:rsidP="00747F9B">
      <w:pPr>
        <w:pStyle w:val="Nadpis1"/>
        <w:keepNext w:val="0"/>
        <w:tabs>
          <w:tab w:val="left" w:pos="0"/>
        </w:tabs>
        <w:spacing w:before="240" w:after="240" w:line="240" w:lineRule="auto"/>
        <w:jc w:val="both"/>
        <w:rPr>
          <w:ins w:id="95" w:author="Čížková Jaroslava (PKN-ZAK)" w:date="2024-09-25T09:53:00Z" w16du:dateUtc="2024-09-25T07:53:00Z"/>
          <w:rFonts w:asciiTheme="minorHAnsi" w:hAnsiTheme="minorHAnsi"/>
          <w:color w:val="auto"/>
          <w:szCs w:val="22"/>
        </w:rPr>
      </w:pPr>
    </w:p>
    <w:p w14:paraId="3FE94B55" w14:textId="77777777" w:rsidR="00271C49" w:rsidRDefault="00271C49" w:rsidP="00747F9B">
      <w:pPr>
        <w:pStyle w:val="Nadpis1"/>
        <w:keepNext w:val="0"/>
        <w:tabs>
          <w:tab w:val="left" w:pos="0"/>
        </w:tabs>
        <w:spacing w:before="240" w:after="240" w:line="240" w:lineRule="auto"/>
        <w:jc w:val="both"/>
        <w:rPr>
          <w:ins w:id="96" w:author="Čížková Jaroslava (PKN-ZAK)" w:date="2024-09-25T09:53:00Z" w16du:dateUtc="2024-09-25T07:53:00Z"/>
          <w:rFonts w:asciiTheme="minorHAnsi" w:hAnsiTheme="minorHAnsi"/>
          <w:color w:val="auto"/>
          <w:szCs w:val="22"/>
        </w:rPr>
      </w:pPr>
    </w:p>
    <w:p w14:paraId="63528407" w14:textId="77777777" w:rsidR="00271C49" w:rsidRDefault="00271C49" w:rsidP="00747F9B">
      <w:pPr>
        <w:pStyle w:val="Nadpis1"/>
        <w:keepNext w:val="0"/>
        <w:tabs>
          <w:tab w:val="left" w:pos="0"/>
        </w:tabs>
        <w:spacing w:before="240" w:after="240" w:line="240" w:lineRule="auto"/>
        <w:jc w:val="both"/>
        <w:rPr>
          <w:ins w:id="97" w:author="Čížková Jaroslava (PKN-ZAK)" w:date="2024-09-25T09:53:00Z" w16du:dateUtc="2024-09-25T07:53:00Z"/>
          <w:rFonts w:asciiTheme="minorHAnsi" w:hAnsiTheme="minorHAnsi"/>
          <w:color w:val="auto"/>
          <w:szCs w:val="22"/>
        </w:rPr>
      </w:pPr>
    </w:p>
    <w:p w14:paraId="05231C81" w14:textId="77777777" w:rsidR="00271C49" w:rsidRDefault="00271C49" w:rsidP="00747F9B">
      <w:pPr>
        <w:pStyle w:val="Nadpis1"/>
        <w:keepNext w:val="0"/>
        <w:tabs>
          <w:tab w:val="left" w:pos="0"/>
        </w:tabs>
        <w:spacing w:before="240" w:after="240" w:line="240" w:lineRule="auto"/>
        <w:jc w:val="both"/>
        <w:rPr>
          <w:ins w:id="98" w:author="Čížková Jaroslava (PKN-ZAK)" w:date="2024-09-25T09:53:00Z" w16du:dateUtc="2024-09-25T07:53:00Z"/>
          <w:rFonts w:asciiTheme="minorHAnsi" w:hAnsiTheme="minorHAnsi"/>
          <w:color w:val="auto"/>
          <w:szCs w:val="22"/>
        </w:rPr>
      </w:pPr>
    </w:p>
    <w:p w14:paraId="5B75ACCF" w14:textId="77777777" w:rsidR="00271C49" w:rsidRDefault="00271C49" w:rsidP="00747F9B">
      <w:pPr>
        <w:pStyle w:val="Nadpis1"/>
        <w:keepNext w:val="0"/>
        <w:tabs>
          <w:tab w:val="left" w:pos="0"/>
        </w:tabs>
        <w:spacing w:before="240" w:after="240" w:line="240" w:lineRule="auto"/>
        <w:jc w:val="both"/>
        <w:rPr>
          <w:ins w:id="99" w:author="Čížková Jaroslava (PKN-ZAK)" w:date="2024-09-25T09:53:00Z" w16du:dateUtc="2024-09-25T07:53:00Z"/>
          <w:rFonts w:asciiTheme="minorHAnsi" w:hAnsiTheme="minorHAnsi"/>
          <w:color w:val="auto"/>
          <w:szCs w:val="22"/>
        </w:rPr>
      </w:pPr>
    </w:p>
    <w:p w14:paraId="5947C913" w14:textId="77777777" w:rsidR="00271C49" w:rsidRDefault="00271C49" w:rsidP="00747F9B">
      <w:pPr>
        <w:pStyle w:val="Nadpis1"/>
        <w:keepNext w:val="0"/>
        <w:tabs>
          <w:tab w:val="left" w:pos="0"/>
        </w:tabs>
        <w:spacing w:before="240" w:after="240" w:line="240" w:lineRule="auto"/>
        <w:jc w:val="both"/>
        <w:rPr>
          <w:ins w:id="100" w:author="Čížková Jaroslava (PKN-ZAK)" w:date="2024-09-25T09:53:00Z" w16du:dateUtc="2024-09-25T07:53:00Z"/>
          <w:rFonts w:asciiTheme="minorHAnsi" w:hAnsiTheme="minorHAnsi"/>
          <w:color w:val="auto"/>
          <w:szCs w:val="22"/>
        </w:rPr>
      </w:pPr>
    </w:p>
    <w:p w14:paraId="1573474C" w14:textId="77777777" w:rsidR="00271C49" w:rsidRDefault="00271C49" w:rsidP="00747F9B">
      <w:pPr>
        <w:pStyle w:val="Nadpis1"/>
        <w:keepNext w:val="0"/>
        <w:tabs>
          <w:tab w:val="left" w:pos="0"/>
        </w:tabs>
        <w:spacing w:before="240" w:after="240" w:line="240" w:lineRule="auto"/>
        <w:jc w:val="both"/>
        <w:rPr>
          <w:ins w:id="101" w:author="Čížková Jaroslava (PKN-ZAK)" w:date="2024-09-25T09:53:00Z" w16du:dateUtc="2024-09-25T07:53:00Z"/>
          <w:rFonts w:asciiTheme="minorHAnsi" w:hAnsiTheme="minorHAnsi"/>
          <w:color w:val="auto"/>
          <w:szCs w:val="22"/>
        </w:rPr>
      </w:pPr>
    </w:p>
    <w:p w14:paraId="3B075860" w14:textId="77777777" w:rsidR="00271C49" w:rsidRDefault="00271C49" w:rsidP="00747F9B">
      <w:pPr>
        <w:pStyle w:val="Nadpis1"/>
        <w:keepNext w:val="0"/>
        <w:tabs>
          <w:tab w:val="left" w:pos="0"/>
        </w:tabs>
        <w:spacing w:before="240" w:after="240" w:line="240" w:lineRule="auto"/>
        <w:jc w:val="both"/>
        <w:rPr>
          <w:ins w:id="102" w:author="Čížková Jaroslava (PKN-ZAK)" w:date="2024-09-25T09:53:00Z" w16du:dateUtc="2024-09-25T07:53:00Z"/>
          <w:rFonts w:asciiTheme="minorHAnsi" w:hAnsiTheme="minorHAnsi"/>
          <w:color w:val="auto"/>
          <w:szCs w:val="22"/>
        </w:rPr>
      </w:pPr>
    </w:p>
    <w:p w14:paraId="6383237E" w14:textId="77777777" w:rsidR="00271C49" w:rsidRDefault="00271C49" w:rsidP="00747F9B">
      <w:pPr>
        <w:pStyle w:val="Nadpis1"/>
        <w:keepNext w:val="0"/>
        <w:tabs>
          <w:tab w:val="left" w:pos="0"/>
        </w:tabs>
        <w:spacing w:before="240" w:after="240" w:line="240" w:lineRule="auto"/>
        <w:jc w:val="both"/>
        <w:rPr>
          <w:ins w:id="103" w:author="Čížková Jaroslava (PKN-ZAK)" w:date="2024-09-25T09:53:00Z" w16du:dateUtc="2024-09-25T07:53:00Z"/>
          <w:rFonts w:asciiTheme="minorHAnsi" w:hAnsiTheme="minorHAnsi"/>
          <w:color w:val="auto"/>
          <w:szCs w:val="22"/>
        </w:rPr>
      </w:pPr>
    </w:p>
    <w:p w14:paraId="2A69B105" w14:textId="77777777" w:rsidR="00271C49" w:rsidRDefault="00271C49" w:rsidP="00747F9B">
      <w:pPr>
        <w:pStyle w:val="Nadpis1"/>
        <w:keepNext w:val="0"/>
        <w:tabs>
          <w:tab w:val="left" w:pos="0"/>
        </w:tabs>
        <w:spacing w:before="240" w:after="240" w:line="240" w:lineRule="auto"/>
        <w:jc w:val="both"/>
        <w:rPr>
          <w:ins w:id="104" w:author="Čížková Jaroslava (PKN-ZAK)" w:date="2024-09-25T09:53:00Z" w16du:dateUtc="2024-09-25T07:53:00Z"/>
          <w:rFonts w:asciiTheme="minorHAnsi" w:hAnsiTheme="minorHAnsi"/>
          <w:color w:val="auto"/>
          <w:szCs w:val="22"/>
        </w:rPr>
      </w:pPr>
    </w:p>
    <w:p w14:paraId="471649DB" w14:textId="77777777" w:rsidR="00271C49" w:rsidRDefault="00271C49" w:rsidP="00747F9B">
      <w:pPr>
        <w:pStyle w:val="Nadpis1"/>
        <w:keepNext w:val="0"/>
        <w:tabs>
          <w:tab w:val="left" w:pos="0"/>
        </w:tabs>
        <w:spacing w:before="240" w:after="240" w:line="240" w:lineRule="auto"/>
        <w:jc w:val="both"/>
        <w:rPr>
          <w:ins w:id="105" w:author="Čížková Jaroslava (PKN-ZAK)" w:date="2024-09-25T09:53:00Z" w16du:dateUtc="2024-09-25T07:53:00Z"/>
          <w:rFonts w:asciiTheme="minorHAnsi" w:hAnsiTheme="minorHAnsi"/>
          <w:color w:val="auto"/>
          <w:szCs w:val="22"/>
        </w:rPr>
      </w:pPr>
    </w:p>
    <w:p w14:paraId="00389F60" w14:textId="4957C466"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F6619">
        <w:rPr>
          <w:rFonts w:asciiTheme="minorHAnsi" w:hAnsiTheme="minorHAnsi"/>
          <w:color w:val="auto"/>
          <w:szCs w:val="22"/>
        </w:rPr>
        <w:t>4</w:t>
      </w:r>
    </w:p>
    <w:p w14:paraId="45D2464B" w14:textId="34955885"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2EDF7E6B" w14:textId="1313D517" w:rsidR="00EA7623" w:rsidRPr="007C5DB2" w:rsidRDefault="00923C21" w:rsidP="00EA7623">
      <w:pPr>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15D88192"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990C31">
        <w:rPr>
          <w:rFonts w:asciiTheme="minorHAnsi" w:hAnsiTheme="minorHAnsi"/>
          <w:color w:val="auto"/>
          <w:szCs w:val="22"/>
        </w:rPr>
        <w:t>5</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6146EB13" w:rsidR="002B4DF5" w:rsidRPr="00F90E81" w:rsidRDefault="002B4DF5" w:rsidP="00F90E81">
      <w:pPr>
        <w:spacing w:line="240" w:lineRule="auto"/>
        <w:rPr>
          <w:b/>
        </w:rPr>
      </w:pPr>
      <w:r w:rsidRPr="00F90E81">
        <w:rPr>
          <w:b/>
        </w:rPr>
        <w:t>Osoby odpovědné za plnění závazků</w:t>
      </w:r>
      <w:r w:rsidR="00F90E81">
        <w:rPr>
          <w:b/>
        </w:rPr>
        <w:t xml:space="preserve"> dle této smlouvy</w:t>
      </w:r>
      <w:r w:rsidR="00D42A78" w:rsidRPr="00F90E81">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5FF70D92" w:rsidR="002B4DF5" w:rsidRDefault="00D85EED" w:rsidP="002B4DF5">
      <w:pPr>
        <w:spacing w:after="0"/>
        <w:rPr>
          <w:rFonts w:cs="Arial"/>
          <w:b/>
          <w:bCs/>
        </w:rPr>
      </w:pPr>
      <w:r>
        <w:rPr>
          <w:rFonts w:cs="Arial"/>
          <w:b/>
          <w:bCs/>
        </w:rPr>
        <w:t>Prodávající</w:t>
      </w:r>
      <w:r w:rsidR="002B4DF5">
        <w:rPr>
          <w:rFonts w:cs="Arial"/>
          <w:b/>
          <w:bCs/>
        </w:rPr>
        <w:t>:</w:t>
      </w:r>
    </w:p>
    <w:p w14:paraId="1A316F5D" w14:textId="77777777" w:rsidR="002B4DF5" w:rsidRPr="00F90E81" w:rsidRDefault="002B4DF5" w:rsidP="002B4DF5">
      <w:pPr>
        <w:spacing w:after="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758A0F0F" w14:textId="77777777" w:rsidR="002B4DF5" w:rsidRPr="00F90E81" w:rsidRDefault="002B4DF5" w:rsidP="002B4DF5">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4C70AF34" w14:textId="77777777" w:rsidR="002B4DF5" w:rsidRPr="00F90E81" w:rsidRDefault="002B4DF5" w:rsidP="002B4DF5">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19FE485E" w14:textId="77777777" w:rsidR="002B4DF5" w:rsidRPr="00F90E81" w:rsidRDefault="002B4DF5" w:rsidP="002B4DF5">
      <w:pPr>
        <w:spacing w:after="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4B2AF5E5" w14:textId="77777777" w:rsidR="002C5802" w:rsidRPr="00F90E81" w:rsidRDefault="002C5802" w:rsidP="002C5802">
      <w:pPr>
        <w:spacing w:after="0" w:line="240" w:lineRule="auto"/>
        <w:rPr>
          <w:rFonts w:cs="Arial"/>
          <w:bCs/>
          <w:highlight w:val="yellow"/>
        </w:rPr>
      </w:pPr>
      <w:r w:rsidRPr="00F90E81">
        <w:rPr>
          <w:rFonts w:cs="Arial"/>
          <w:bCs/>
          <w:highlight w:val="yellow"/>
        </w:rPr>
        <w:tab/>
      </w:r>
    </w:p>
    <w:p w14:paraId="4A28316D" w14:textId="77777777" w:rsidR="002C5802" w:rsidRPr="00F90E81" w:rsidRDefault="002C5802" w:rsidP="002C5802">
      <w:pPr>
        <w:spacing w:after="0" w:line="240" w:lineRule="auto"/>
        <w:ind w:firstLine="708"/>
        <w:rPr>
          <w:rFonts w:cs="Arial"/>
          <w:bCs/>
          <w:highlight w:val="yellow"/>
        </w:rPr>
      </w:pP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02FCF745" w14:textId="77777777" w:rsidR="002C5802" w:rsidRPr="00F90E81" w:rsidRDefault="002C5802" w:rsidP="002C5802">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3DA6CF49" w14:textId="77777777" w:rsidR="002C5802" w:rsidRPr="00F90E81" w:rsidRDefault="002C5802" w:rsidP="002C5802">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436AE65C" w14:textId="77777777" w:rsidR="002C5802" w:rsidRPr="00ED0604" w:rsidRDefault="002C5802" w:rsidP="002C5802">
      <w:pPr>
        <w:spacing w:after="0" w:line="240" w:lineRule="auto"/>
        <w:rPr>
          <w:rStyle w:val="Hypertextovodkaz"/>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771422CC" w14:textId="336C90DD" w:rsidR="002C5802" w:rsidRDefault="002C5802" w:rsidP="002B4DF5">
      <w:pPr>
        <w:spacing w:after="0"/>
        <w:rPr>
          <w:rFonts w:cs="Arial"/>
          <w:b/>
          <w:bCs/>
        </w:rPr>
      </w:pPr>
    </w:p>
    <w:p w14:paraId="66FE42A7" w14:textId="434FEEBD" w:rsidR="001B3521" w:rsidRDefault="001B3521" w:rsidP="002B4DF5">
      <w:pPr>
        <w:spacing w:after="0"/>
        <w:rPr>
          <w:rFonts w:cs="Arial"/>
          <w:b/>
          <w:bCs/>
        </w:rPr>
      </w:pPr>
    </w:p>
    <w:p w14:paraId="6C869BFA" w14:textId="77777777" w:rsidR="001B3521" w:rsidRDefault="001B3521" w:rsidP="002B4DF5">
      <w:pPr>
        <w:spacing w:after="0"/>
        <w:rPr>
          <w:rFonts w:cs="Arial"/>
          <w:b/>
          <w:bCs/>
        </w:rPr>
      </w:pPr>
    </w:p>
    <w:p w14:paraId="5A87E1F8" w14:textId="5C619782" w:rsidR="002B4DF5" w:rsidRDefault="00923C21" w:rsidP="002B4DF5">
      <w:pPr>
        <w:spacing w:after="0"/>
        <w:rPr>
          <w:rFonts w:cs="Arial"/>
          <w:b/>
          <w:bCs/>
        </w:rPr>
      </w:pPr>
      <w:r>
        <w:rPr>
          <w:rFonts w:cs="Arial"/>
          <w:b/>
          <w:bCs/>
        </w:rPr>
        <w:t>Kupující</w:t>
      </w:r>
      <w:r w:rsidR="002B4DF5">
        <w:rPr>
          <w:rFonts w:cs="Arial"/>
          <w:b/>
          <w:bCs/>
        </w:rPr>
        <w:t>:</w:t>
      </w:r>
    </w:p>
    <w:p w14:paraId="6B88012A" w14:textId="3A29DE38" w:rsidR="001B3521" w:rsidRPr="00366DE5" w:rsidRDefault="001B3521" w:rsidP="001B3521">
      <w:pPr>
        <w:spacing w:after="0" w:line="240" w:lineRule="auto"/>
        <w:ind w:firstLine="708"/>
        <w:rPr>
          <w:rFonts w:cs="Arial"/>
          <w:b/>
          <w:color w:val="FF0000"/>
        </w:rPr>
      </w:pPr>
      <w:r w:rsidRPr="00366DE5">
        <w:rPr>
          <w:rFonts w:cs="Arial"/>
          <w:b/>
        </w:rPr>
        <w:t>Jméno:</w:t>
      </w:r>
      <w:r w:rsidRPr="00366DE5">
        <w:rPr>
          <w:rFonts w:cs="Arial"/>
          <w:b/>
        </w:rPr>
        <w:tab/>
      </w:r>
      <w:r w:rsidRPr="00366DE5">
        <w:rPr>
          <w:rFonts w:cs="Arial"/>
          <w:b/>
        </w:rPr>
        <w:tab/>
      </w:r>
      <w:r w:rsidRPr="00366DE5">
        <w:rPr>
          <w:rFonts w:cs="Arial"/>
          <w:b/>
        </w:rPr>
        <w:tab/>
      </w:r>
      <w:r w:rsidR="00366DE5" w:rsidRPr="00366DE5">
        <w:rPr>
          <w:rFonts w:cs="Arial"/>
          <w:bCs/>
        </w:rPr>
        <w:t>Martin Maršík</w:t>
      </w:r>
      <w:r w:rsidRPr="00366DE5">
        <w:rPr>
          <w:rFonts w:cs="Arial"/>
          <w:b/>
          <w:color w:val="FF0000"/>
        </w:rPr>
        <w:tab/>
      </w:r>
    </w:p>
    <w:p w14:paraId="5BA190B5" w14:textId="6E56F68C" w:rsidR="001B3521" w:rsidRPr="0056343A" w:rsidRDefault="001B3521" w:rsidP="001B3521">
      <w:pPr>
        <w:spacing w:after="0" w:line="240" w:lineRule="auto"/>
        <w:rPr>
          <w:rFonts w:cs="Arial"/>
          <w:bCs/>
        </w:rPr>
      </w:pPr>
      <w:r w:rsidRPr="0056343A">
        <w:rPr>
          <w:rFonts w:cs="Arial"/>
          <w:bCs/>
        </w:rPr>
        <w:tab/>
        <w:t>Pracovní zařazení:</w:t>
      </w:r>
      <w:r w:rsidRPr="0056343A">
        <w:rPr>
          <w:rFonts w:cs="Arial"/>
          <w:bCs/>
        </w:rPr>
        <w:tab/>
      </w:r>
      <w:r w:rsidR="0056343A" w:rsidRPr="0056343A">
        <w:rPr>
          <w:rFonts w:cs="Arial"/>
          <w:bCs/>
        </w:rPr>
        <w:t>Vedoucí odboru IT infrastruktury</w:t>
      </w:r>
    </w:p>
    <w:p w14:paraId="603951AF" w14:textId="18C78938" w:rsidR="001B3521" w:rsidRPr="0056343A" w:rsidRDefault="001B3521" w:rsidP="001B3521">
      <w:pPr>
        <w:spacing w:after="0" w:line="240" w:lineRule="auto"/>
        <w:rPr>
          <w:rFonts w:cs="Arial"/>
          <w:bCs/>
        </w:rPr>
      </w:pPr>
      <w:r w:rsidRPr="0056343A">
        <w:rPr>
          <w:rFonts w:cs="Arial"/>
          <w:bCs/>
        </w:rPr>
        <w:tab/>
        <w:t>tel.:</w:t>
      </w:r>
      <w:r w:rsidRPr="0056343A">
        <w:rPr>
          <w:rFonts w:cs="Arial"/>
          <w:bCs/>
        </w:rPr>
        <w:tab/>
      </w:r>
      <w:r w:rsidRPr="0056343A">
        <w:rPr>
          <w:rFonts w:cs="Arial"/>
          <w:bCs/>
        </w:rPr>
        <w:tab/>
      </w:r>
      <w:r w:rsidRPr="0056343A">
        <w:rPr>
          <w:rFonts w:cs="Arial"/>
          <w:bCs/>
        </w:rPr>
        <w:tab/>
      </w:r>
      <w:r w:rsidR="0056343A" w:rsidRPr="0056343A">
        <w:rPr>
          <w:rFonts w:cs="Arial"/>
          <w:bCs/>
        </w:rPr>
        <w:t>607 258 547</w:t>
      </w:r>
    </w:p>
    <w:p w14:paraId="11FF8FED" w14:textId="18E04217" w:rsidR="001B3521" w:rsidRPr="0056343A" w:rsidRDefault="001B3521" w:rsidP="001B3521">
      <w:pPr>
        <w:spacing w:after="0" w:line="240" w:lineRule="auto"/>
        <w:rPr>
          <w:rStyle w:val="Hypertextovodkaz"/>
        </w:rPr>
      </w:pPr>
      <w:r w:rsidRPr="0056343A">
        <w:rPr>
          <w:rFonts w:cs="Arial"/>
          <w:bCs/>
        </w:rPr>
        <w:tab/>
        <w:t>email:</w:t>
      </w:r>
      <w:r w:rsidRPr="0056343A">
        <w:rPr>
          <w:rFonts w:cs="Arial"/>
          <w:bCs/>
        </w:rPr>
        <w:tab/>
      </w:r>
      <w:r w:rsidRPr="0056343A">
        <w:rPr>
          <w:rFonts w:cs="Arial"/>
          <w:bCs/>
        </w:rPr>
        <w:tab/>
      </w:r>
      <w:r w:rsidRPr="0056343A">
        <w:rPr>
          <w:rFonts w:cs="Arial"/>
          <w:bCs/>
        </w:rPr>
        <w:tab/>
      </w:r>
      <w:r w:rsidR="0056343A" w:rsidRPr="0056343A">
        <w:rPr>
          <w:rFonts w:cs="Arial"/>
          <w:bCs/>
        </w:rPr>
        <w:t>martin.marsik@nempk.cz</w:t>
      </w:r>
    </w:p>
    <w:p w14:paraId="1441396A" w14:textId="77777777" w:rsidR="001B3521" w:rsidRPr="00E4690C" w:rsidRDefault="001B3521" w:rsidP="001B3521">
      <w:pPr>
        <w:spacing w:after="0" w:line="240" w:lineRule="auto"/>
        <w:ind w:firstLine="708"/>
        <w:rPr>
          <w:rFonts w:cs="Arial"/>
          <w:bCs/>
          <w:highlight w:val="cyan"/>
        </w:rPr>
      </w:pPr>
    </w:p>
    <w:p w14:paraId="25444178" w14:textId="4996071F" w:rsidR="001B3521" w:rsidRPr="00366DE5" w:rsidRDefault="001B3521" w:rsidP="001B3521">
      <w:pPr>
        <w:spacing w:after="0" w:line="240" w:lineRule="auto"/>
        <w:ind w:firstLine="708"/>
        <w:rPr>
          <w:rFonts w:cs="Arial"/>
          <w:b/>
        </w:rPr>
      </w:pPr>
      <w:r w:rsidRPr="00366DE5">
        <w:rPr>
          <w:rFonts w:cs="Arial"/>
          <w:b/>
        </w:rPr>
        <w:t>Jméno:</w:t>
      </w:r>
      <w:r w:rsidRPr="00366DE5">
        <w:rPr>
          <w:rFonts w:cs="Arial"/>
          <w:b/>
        </w:rPr>
        <w:tab/>
      </w:r>
      <w:r w:rsidRPr="00366DE5">
        <w:rPr>
          <w:rFonts w:cs="Arial"/>
          <w:b/>
        </w:rPr>
        <w:tab/>
      </w:r>
      <w:r w:rsidRPr="00366DE5">
        <w:rPr>
          <w:rFonts w:cs="Arial"/>
          <w:b/>
        </w:rPr>
        <w:tab/>
      </w:r>
      <w:r w:rsidR="00366DE5" w:rsidRPr="00366DE5">
        <w:rPr>
          <w:rFonts w:cs="Arial"/>
          <w:bCs/>
        </w:rPr>
        <w:t>Roman Polanský</w:t>
      </w:r>
    </w:p>
    <w:p w14:paraId="469067A5" w14:textId="26FF99E6" w:rsidR="001B3521" w:rsidRPr="00904F90" w:rsidRDefault="001B3521" w:rsidP="001B3521">
      <w:pPr>
        <w:spacing w:after="0" w:line="240" w:lineRule="auto"/>
        <w:rPr>
          <w:rFonts w:cs="Arial"/>
          <w:bCs/>
        </w:rPr>
      </w:pPr>
      <w:r w:rsidRPr="00904F90">
        <w:rPr>
          <w:rFonts w:cs="Arial"/>
          <w:bCs/>
        </w:rPr>
        <w:tab/>
        <w:t>Pracovní zařazení:</w:t>
      </w:r>
      <w:r w:rsidRPr="00904F90">
        <w:rPr>
          <w:rFonts w:cs="Arial"/>
          <w:bCs/>
        </w:rPr>
        <w:tab/>
      </w:r>
      <w:r w:rsidR="006272B4" w:rsidRPr="006272B4">
        <w:rPr>
          <w:rFonts w:cs="Arial"/>
          <w:bCs/>
        </w:rPr>
        <w:t>Správce datových center NEMPK</w:t>
      </w:r>
    </w:p>
    <w:p w14:paraId="2CE4F09F" w14:textId="29A005A6" w:rsidR="001B3521" w:rsidRPr="00904F90" w:rsidRDefault="001B3521" w:rsidP="001B3521">
      <w:pPr>
        <w:spacing w:after="0" w:line="240" w:lineRule="auto"/>
        <w:rPr>
          <w:rFonts w:cs="Arial"/>
          <w:bCs/>
        </w:rPr>
      </w:pPr>
      <w:r w:rsidRPr="00904F90">
        <w:rPr>
          <w:rFonts w:cs="Arial"/>
          <w:bCs/>
        </w:rPr>
        <w:tab/>
        <w:t>tel.:</w:t>
      </w:r>
      <w:r w:rsidRPr="00904F90">
        <w:rPr>
          <w:rFonts w:cs="Arial"/>
          <w:bCs/>
        </w:rPr>
        <w:tab/>
      </w:r>
      <w:r w:rsidRPr="00904F90">
        <w:rPr>
          <w:rFonts w:cs="Arial"/>
          <w:bCs/>
        </w:rPr>
        <w:tab/>
      </w:r>
      <w:r w:rsidRPr="00904F90">
        <w:rPr>
          <w:rFonts w:cs="Arial"/>
          <w:bCs/>
        </w:rPr>
        <w:tab/>
      </w:r>
      <w:r w:rsidR="0012019F" w:rsidRPr="0012019F">
        <w:rPr>
          <w:rFonts w:cs="Arial"/>
          <w:bCs/>
        </w:rPr>
        <w:t>725 571 356</w:t>
      </w:r>
    </w:p>
    <w:p w14:paraId="65EFC8C5" w14:textId="101F4D8E" w:rsidR="001B3521" w:rsidRPr="004172B4" w:rsidRDefault="001B3521" w:rsidP="001B3521">
      <w:pPr>
        <w:spacing w:after="0" w:line="240" w:lineRule="auto"/>
        <w:rPr>
          <w:rStyle w:val="Hypertextovodkaz"/>
        </w:rPr>
      </w:pPr>
      <w:r w:rsidRPr="00904F90">
        <w:rPr>
          <w:rFonts w:cs="Arial"/>
          <w:bCs/>
        </w:rPr>
        <w:tab/>
        <w:t>email:</w:t>
      </w:r>
      <w:r w:rsidRPr="00904F90">
        <w:rPr>
          <w:rFonts w:cs="Arial"/>
          <w:bCs/>
        </w:rPr>
        <w:tab/>
      </w:r>
      <w:r w:rsidRPr="00904F90">
        <w:rPr>
          <w:rFonts w:cs="Arial"/>
          <w:bCs/>
        </w:rPr>
        <w:tab/>
      </w:r>
      <w:r w:rsidRPr="00904F90">
        <w:rPr>
          <w:rFonts w:cs="Arial"/>
          <w:bCs/>
        </w:rPr>
        <w:tab/>
      </w:r>
      <w:r w:rsidR="00AE026E" w:rsidRPr="00AE026E">
        <w:rPr>
          <w:rFonts w:cs="Arial"/>
          <w:bCs/>
        </w:rPr>
        <w:t>roman.polansky@nempk.cz</w:t>
      </w:r>
    </w:p>
    <w:p w14:paraId="7C490D5E" w14:textId="77777777" w:rsidR="00FF2588" w:rsidRPr="00ED0604" w:rsidRDefault="00FF2588" w:rsidP="00F90E81">
      <w:pPr>
        <w:spacing w:after="0" w:line="240" w:lineRule="auto"/>
        <w:rPr>
          <w:rStyle w:val="Hypertextovodkaz"/>
        </w:rPr>
      </w:pPr>
    </w:p>
    <w:p w14:paraId="62D98E2F" w14:textId="77777777" w:rsidR="008645AE" w:rsidRDefault="008645AE" w:rsidP="008645AE">
      <w:pPr>
        <w:spacing w:after="0" w:line="240" w:lineRule="auto"/>
        <w:ind w:firstLine="708"/>
        <w:rPr>
          <w:rFonts w:cs="Arial"/>
          <w:bCs/>
        </w:rPr>
      </w:pPr>
    </w:p>
    <w:p w14:paraId="77B31D2E" w14:textId="77777777" w:rsidR="002B4DF5" w:rsidRPr="002B4DF5" w:rsidRDefault="002B4DF5" w:rsidP="002B4DF5">
      <w:pPr>
        <w:spacing w:line="240" w:lineRule="auto"/>
        <w:ind w:left="360"/>
        <w:rPr>
          <w:b/>
        </w:rPr>
      </w:pPr>
    </w:p>
    <w:p w14:paraId="22EF0F6E" w14:textId="77777777" w:rsidR="00EA7623" w:rsidRDefault="00EA7623">
      <w:pPr>
        <w:rPr>
          <w:rFonts w:eastAsiaTheme="majorEastAsia" w:cstheme="majorBidi"/>
          <w:b/>
          <w:bCs/>
          <w:sz w:val="28"/>
          <w:lang w:eastAsia="en-US"/>
        </w:rPr>
      </w:pPr>
      <w:r>
        <w:br w:type="page"/>
      </w:r>
    </w:p>
    <w:p w14:paraId="17311352" w14:textId="6430E05C" w:rsidR="00F90E81" w:rsidRDefault="00F90E81" w:rsidP="00F90E81">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C83705">
        <w:rPr>
          <w:rFonts w:asciiTheme="minorHAnsi" w:hAnsiTheme="minorHAnsi"/>
          <w:color w:val="auto"/>
          <w:szCs w:val="22"/>
        </w:rPr>
        <w:t>6</w:t>
      </w:r>
      <w:r>
        <w:rPr>
          <w:rFonts w:asciiTheme="minorHAnsi" w:hAnsiTheme="minorHAnsi"/>
          <w:color w:val="auto"/>
          <w:szCs w:val="22"/>
        </w:rPr>
        <w:t xml:space="preserve"> - </w:t>
      </w:r>
      <w:r w:rsidRPr="00047CA1">
        <w:rPr>
          <w:rFonts w:asciiTheme="minorHAnsi" w:hAnsiTheme="minorHAnsi"/>
          <w:color w:val="auto"/>
          <w:szCs w:val="22"/>
        </w:rPr>
        <w:t>Bezpečnostní požadavky</w:t>
      </w:r>
    </w:p>
    <w:p w14:paraId="50BEDEF2" w14:textId="77777777" w:rsidR="00F90E81" w:rsidRPr="00E716D6" w:rsidRDefault="00F90E81" w:rsidP="00F90E81">
      <w:pPr>
        <w:spacing w:after="0" w:line="240" w:lineRule="auto"/>
        <w:jc w:val="both"/>
      </w:pPr>
      <w:r>
        <w:rPr>
          <w:b/>
        </w:rPr>
        <w:t>Předmětné</w:t>
      </w:r>
      <w:r w:rsidRPr="00E716D6">
        <w:rPr>
          <w:b/>
        </w:rPr>
        <w:t xml:space="preserve"> bezpečnostní požadavky vyplývají ze zákona č. 181/2014 Sb., o kybernetické bezpečnosti a o změně souvisejících zákonů (zákon o kybernetické bezpečnosti), ve znění pozdějších předpisů (dále jen „</w:t>
      </w:r>
      <w:proofErr w:type="spellStart"/>
      <w:r w:rsidRPr="00E716D6">
        <w:rPr>
          <w:b/>
        </w:rPr>
        <w:t>ZoKB</w:t>
      </w:r>
      <w:proofErr w:type="spellEnd"/>
      <w:r w:rsidRPr="00E716D6">
        <w:rPr>
          <w:b/>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E716D6">
        <w:t>.</w:t>
      </w:r>
    </w:p>
    <w:p w14:paraId="457BBF8F" w14:textId="77777777" w:rsidR="00F90E81" w:rsidRPr="00E716D6" w:rsidRDefault="00F90E81" w:rsidP="00F90E81">
      <w:pPr>
        <w:pStyle w:val="ZD2nadpis"/>
        <w:ind w:firstLine="0"/>
      </w:pPr>
      <w:bookmarkStart w:id="106" w:name="_Toc532824897"/>
    </w:p>
    <w:p w14:paraId="37709C07" w14:textId="1595ABD2" w:rsidR="00F90E81" w:rsidRPr="00725872" w:rsidRDefault="00F90E81" w:rsidP="00862216">
      <w:pPr>
        <w:pStyle w:val="ZD2nadpis"/>
        <w:numPr>
          <w:ilvl w:val="0"/>
          <w:numId w:val="35"/>
        </w:numPr>
        <w:ind w:left="426"/>
      </w:pPr>
      <w:r w:rsidRPr="00725872">
        <w:t>Účel</w:t>
      </w:r>
      <w:bookmarkEnd w:id="106"/>
    </w:p>
    <w:p w14:paraId="761E9287" w14:textId="77777777" w:rsidR="00F90E81" w:rsidRDefault="00F90E81" w:rsidP="00F90E81">
      <w:pPr>
        <w:spacing w:after="0" w:line="240" w:lineRule="auto"/>
        <w:jc w:val="both"/>
      </w:pPr>
      <w:r>
        <w:t xml:space="preserve">Tato příloha Smlouvy stanoví způsoby a úrovně realizace bezpečnostních opatření pro Zhotovitele </w:t>
      </w:r>
    </w:p>
    <w:p w14:paraId="0DE84B05" w14:textId="77777777" w:rsidR="00F90E81" w:rsidRDefault="00F90E81" w:rsidP="00F90E81">
      <w:pPr>
        <w:spacing w:after="0" w:line="240" w:lineRule="auto"/>
        <w:jc w:val="both"/>
      </w:pPr>
      <w:r>
        <w:t xml:space="preserve">a určuje vzájemný vztah odpovědnosti za zavedení a kontrolu bezpečnostních opatření mezi Objednatelem a Zhotovitelem. Požadavky na Zhotovitele jsou definovány dle platné právní úpravy, především pak dle </w:t>
      </w:r>
      <w:proofErr w:type="spellStart"/>
      <w:r>
        <w:t>ZoKB</w:t>
      </w:r>
      <w:proofErr w:type="spellEnd"/>
      <w:r>
        <w:t>, VKB.</w:t>
      </w:r>
    </w:p>
    <w:p w14:paraId="2392A99A" w14:textId="77777777" w:rsidR="00F90E81" w:rsidRDefault="00F90E81" w:rsidP="00F90E81">
      <w:pPr>
        <w:spacing w:after="0" w:line="240" w:lineRule="auto"/>
        <w:jc w:val="both"/>
      </w:pPr>
      <w:r>
        <w:t xml:space="preserve">Další požadavky na Objednatele a Zhotovitele související s ochranou osobních údajů vyplývají </w:t>
      </w:r>
    </w:p>
    <w:p w14:paraId="4C8147EB" w14:textId="77777777" w:rsidR="00F90E81" w:rsidRPr="00E716D6" w:rsidRDefault="00F90E81" w:rsidP="00F90E81">
      <w:pPr>
        <w:spacing w:after="0" w:line="240" w:lineRule="auto"/>
        <w:jc w:val="both"/>
      </w:pPr>
      <w: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r w:rsidRPr="00E716D6">
        <w:t xml:space="preserve"> </w:t>
      </w:r>
    </w:p>
    <w:p w14:paraId="16B0ED72" w14:textId="77777777" w:rsidR="00F90E81" w:rsidRPr="00E716D6" w:rsidRDefault="00F90E81" w:rsidP="00F90E81">
      <w:pPr>
        <w:pStyle w:val="ZD2nadpis"/>
        <w:ind w:firstLine="0"/>
      </w:pPr>
      <w:bookmarkStart w:id="107" w:name="_Toc532824898"/>
    </w:p>
    <w:bookmarkEnd w:id="107"/>
    <w:p w14:paraId="1C91F78C" w14:textId="77777777" w:rsidR="00F90E81" w:rsidRPr="00AF75BA" w:rsidRDefault="00F90E81" w:rsidP="00862216">
      <w:pPr>
        <w:pStyle w:val="ZD2nadpis"/>
        <w:numPr>
          <w:ilvl w:val="0"/>
          <w:numId w:val="35"/>
        </w:numPr>
        <w:ind w:left="426"/>
      </w:pPr>
      <w:r w:rsidRPr="00AF75BA">
        <w:t>bezpečnost informací</w:t>
      </w:r>
    </w:p>
    <w:p w14:paraId="26D27420" w14:textId="77777777" w:rsidR="00F90E81" w:rsidRPr="005572B7" w:rsidRDefault="00F90E81" w:rsidP="00F90E81">
      <w:pPr>
        <w:spacing w:after="0" w:line="240" w:lineRule="auto"/>
        <w:jc w:val="both"/>
      </w:pPr>
      <w:r w:rsidRPr="005572B7">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5572B7">
        <w:br/>
        <w:t xml:space="preserve">a o bezpečnostní způsobilosti, ve znění pozdějších předpisů. </w:t>
      </w:r>
    </w:p>
    <w:p w14:paraId="72BDC74A" w14:textId="77777777" w:rsidR="00F90E81" w:rsidRPr="005572B7" w:rsidRDefault="00F90E81" w:rsidP="00F90E81">
      <w:pPr>
        <w:spacing w:after="0" w:line="240" w:lineRule="auto"/>
        <w:jc w:val="both"/>
      </w:pPr>
    </w:p>
    <w:p w14:paraId="75934FA6" w14:textId="77777777" w:rsidR="00F90E81" w:rsidRPr="005572B7" w:rsidRDefault="00F90E81" w:rsidP="00F90E81">
      <w:pPr>
        <w:spacing w:after="0" w:line="240" w:lineRule="auto"/>
        <w:jc w:val="both"/>
      </w:pPr>
      <w:r w:rsidRPr="005572B7">
        <w:t xml:space="preserve">Smluvní strany se zavazují, že nezpřístupní třetí osobě důvěrné informace bez výslovného souhlasu druhé smluvní strany, podniknou všechny kroky nezbytné k zabezpečení důvěrných informací </w:t>
      </w:r>
      <w:r w:rsidRPr="005572B7">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2F63978E" w14:textId="77777777" w:rsidR="00F90E81" w:rsidRPr="005572B7" w:rsidRDefault="00F90E81" w:rsidP="00F90E81">
      <w:pPr>
        <w:spacing w:after="0" w:line="240" w:lineRule="auto"/>
        <w:jc w:val="both"/>
      </w:pPr>
      <w:r w:rsidRPr="005572B7">
        <w:t>Povinnost mlčenlivosti dle této přílohy Smlouvy se nevztahuje na informace:</w:t>
      </w:r>
    </w:p>
    <w:p w14:paraId="1AB9ECFE"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jsou nebo se stanou všeobecně a veřejně přístupnými jinak, než porušením této Smlouvy ze strany Zhotovitele;</w:t>
      </w:r>
    </w:p>
    <w:p w14:paraId="69C58DE9"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jsou Zhotoviteli známy a které měl Zhotovitel prokazatelně volně k dispozici ještě před přijetím těchto informací od Objednatele;</w:t>
      </w:r>
    </w:p>
    <w:p w14:paraId="5AE201FA"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budou následně Zhotoviteli sděleny bez závazku mlčenlivosti třetí stranou, jež rovněž není ve vztahu k nim nijak vázána;</w:t>
      </w:r>
    </w:p>
    <w:p w14:paraId="2B72C7F6"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 xml:space="preserve">jejich sdělení se vyžaduje ze zákona. </w:t>
      </w:r>
    </w:p>
    <w:p w14:paraId="6D6DF0AC" w14:textId="77777777" w:rsidR="00F90E81" w:rsidRPr="00920D5C" w:rsidRDefault="00F90E81" w:rsidP="00F90E81">
      <w:pPr>
        <w:pStyle w:val="Odstavecseseznamem"/>
        <w:spacing w:after="0" w:line="240" w:lineRule="auto"/>
        <w:ind w:left="714"/>
        <w:rPr>
          <w:rFonts w:cs="Tahoma"/>
          <w:sz w:val="22"/>
          <w:szCs w:val="22"/>
        </w:rPr>
      </w:pPr>
    </w:p>
    <w:p w14:paraId="2DB6DB30" w14:textId="77777777" w:rsidR="00F90E81" w:rsidRPr="00E716D6" w:rsidRDefault="00F90E81" w:rsidP="00F90E81">
      <w:pPr>
        <w:spacing w:after="0" w:line="240" w:lineRule="auto"/>
        <w:jc w:val="both"/>
        <w:rPr>
          <w:b/>
        </w:rPr>
      </w:pPr>
      <w:r w:rsidRPr="00E716D6">
        <w:rPr>
          <w:b/>
        </w:rPr>
        <w:t>Zhotovitel se při poskytování plnění pro Objednatele zavazuje plnit následující povinnosti:</w:t>
      </w:r>
    </w:p>
    <w:p w14:paraId="5B039F12" w14:textId="77777777" w:rsidR="00F90E81" w:rsidRPr="005572B7" w:rsidRDefault="00F90E81" w:rsidP="00C82249">
      <w:pPr>
        <w:pStyle w:val="Odstavecseseznamem"/>
        <w:numPr>
          <w:ilvl w:val="0"/>
          <w:numId w:val="29"/>
        </w:numPr>
        <w:spacing w:before="0" w:after="0" w:line="240" w:lineRule="auto"/>
        <w:ind w:left="714" w:hanging="357"/>
        <w:rPr>
          <w:rFonts w:cs="Tahoma"/>
          <w:sz w:val="22"/>
          <w:szCs w:val="22"/>
        </w:rPr>
      </w:pPr>
      <w:r w:rsidRPr="005572B7">
        <w:rPr>
          <w:rFonts w:cs="Tahoma"/>
          <w:sz w:val="22"/>
          <w:szCs w:val="22"/>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r>
        <w:rPr>
          <w:rFonts w:cs="Tahoma"/>
          <w:sz w:val="22"/>
          <w:szCs w:val="22"/>
        </w:rPr>
        <w:t>;</w:t>
      </w:r>
    </w:p>
    <w:p w14:paraId="34FA5F30"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zajistit, aby Kontaktní osoba pro bezpečnost na straně Zhotovitele </w:t>
      </w:r>
      <w:r w:rsidRPr="005572B7">
        <w:rPr>
          <w:rFonts w:cs="Tahoma"/>
          <w:sz w:val="22"/>
          <w:szCs w:val="22"/>
        </w:rPr>
        <w:t>nejpozději do 30 dnů</w:t>
      </w:r>
      <w:r w:rsidRPr="00181C2A">
        <w:rPr>
          <w:rFonts w:cs="Tahoma"/>
          <w:sz w:val="22"/>
          <w:szCs w:val="22"/>
        </w:rPr>
        <w:t xml:space="preserve"> od uzavření Smlouvy potvrdila písemně Objednateli, že všechny osoby podílející se na poskytování plnění této Smlouvy za stranu Zhotovitele a/nebo jeho poddodavatelé byli prokazatelně seznámeni s těmito Bezpečnostními požadavky;</w:t>
      </w:r>
    </w:p>
    <w:p w14:paraId="042292A0"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rozvíjet bezpečnostní povědomí svých zaměstnanců a příp. dalších osob, které se podílejí na plnění Smlouvy a průběžně je seznamovat s prováděnými nebo plánovanými změnami. Zaměstnanci a </w:t>
      </w:r>
      <w:r w:rsidRPr="00181C2A">
        <w:rPr>
          <w:rFonts w:cs="Tahoma"/>
          <w:sz w:val="22"/>
          <w:szCs w:val="22"/>
        </w:rPr>
        <w:lastRenderedPageBreak/>
        <w:t>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D5FC3F7" w14:textId="77777777" w:rsidR="00F90E81" w:rsidRPr="00A222CC" w:rsidRDefault="00F90E81" w:rsidP="00C82249">
      <w:pPr>
        <w:pStyle w:val="Odstavecseseznamem"/>
        <w:numPr>
          <w:ilvl w:val="0"/>
          <w:numId w:val="29"/>
        </w:numPr>
        <w:spacing w:before="0" w:after="0" w:line="240" w:lineRule="auto"/>
        <w:ind w:left="714" w:hanging="357"/>
        <w:rPr>
          <w:rFonts w:cs="Tahoma"/>
          <w:sz w:val="22"/>
          <w:szCs w:val="22"/>
        </w:rPr>
      </w:pPr>
      <w:r w:rsidRPr="00A222CC">
        <w:rPr>
          <w:rFonts w:cs="Tahoma"/>
          <w:sz w:val="22"/>
          <w:szCs w:val="22"/>
        </w:rPr>
        <w:t>přidělovat svým jednotlivým pracovníkům oprávnění k výkonu činností a přísně při tom dodržovat bezpečnostní zásadu tzv. „potřeba vědět“ (</w:t>
      </w:r>
      <w:proofErr w:type="spellStart"/>
      <w:r w:rsidRPr="00A222CC">
        <w:rPr>
          <w:rFonts w:cs="Tahoma"/>
          <w:sz w:val="22"/>
          <w:szCs w:val="22"/>
        </w:rPr>
        <w:t>need</w:t>
      </w:r>
      <w:proofErr w:type="spellEnd"/>
      <w:r w:rsidRPr="00A222CC">
        <w:rPr>
          <w:rFonts w:cs="Tahoma"/>
          <w:sz w:val="22"/>
          <w:szCs w:val="22"/>
        </w:rPr>
        <w:t>-to-</w:t>
      </w:r>
      <w:proofErr w:type="spellStart"/>
      <w:r w:rsidRPr="00A222CC">
        <w:rPr>
          <w:rFonts w:cs="Tahoma"/>
          <w:sz w:val="22"/>
          <w:szCs w:val="22"/>
        </w:rPr>
        <w:t>know</w:t>
      </w:r>
      <w:proofErr w:type="spellEnd"/>
      <w:r w:rsidRPr="00A222CC">
        <w:rPr>
          <w:rFonts w:cs="Tahoma"/>
          <w:sz w:val="22"/>
          <w:szCs w:val="22"/>
        </w:rPr>
        <w:t xml:space="preserve"> </w:t>
      </w:r>
      <w:proofErr w:type="spellStart"/>
      <w:r w:rsidRPr="00A222CC">
        <w:rPr>
          <w:rFonts w:cs="Tahoma"/>
          <w:sz w:val="22"/>
          <w:szCs w:val="22"/>
        </w:rPr>
        <w:t>principle</w:t>
      </w:r>
      <w:proofErr w:type="spellEnd"/>
      <w:r w:rsidRPr="00A222CC">
        <w:rPr>
          <w:rFonts w:cs="Tahoma"/>
          <w:sz w:val="22"/>
          <w:szCs w:val="22"/>
        </w:rPr>
        <w:t>), tedy zejména dbát o to, aby byla minimalizována rizika nežádoucího přístupu k aktivům Objednatele;</w:t>
      </w:r>
    </w:p>
    <w:p w14:paraId="1DEDAB48"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průběžně dokumentovat, kontrolovat a vyhodnocovat oprávněnost přístupu, jak fyzického, tak i logického, u všech osob na straně Zhotovitele, které přistupují k předmětu plnění dle této Smlouvy; </w:t>
      </w:r>
    </w:p>
    <w:p w14:paraId="41D0A6BF"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průběžně detekovat </w:t>
      </w:r>
      <w:r>
        <w:rPr>
          <w:rFonts w:cs="Tahoma"/>
          <w:sz w:val="22"/>
          <w:szCs w:val="22"/>
        </w:rPr>
        <w:t>bezpečnostní</w:t>
      </w:r>
      <w:r w:rsidRPr="00181C2A">
        <w:rPr>
          <w:rFonts w:cs="Tahoma"/>
          <w:sz w:val="22"/>
          <w:szCs w:val="22"/>
        </w:rPr>
        <w:t xml:space="preserve"> zranitelnosti a konfigurační nesoulady předmětu plnění Smlouvy a o zjištěných skutečnostech bez zbytečného odkladu informovat Objednatele. Detekované </w:t>
      </w:r>
      <w:r>
        <w:rPr>
          <w:rFonts w:cs="Tahoma"/>
          <w:sz w:val="22"/>
          <w:szCs w:val="22"/>
        </w:rPr>
        <w:t>bezpečnostní</w:t>
      </w:r>
      <w:r w:rsidRPr="00181C2A">
        <w:rPr>
          <w:rFonts w:cs="Tahoma"/>
          <w:sz w:val="22"/>
          <w:szCs w:val="22"/>
        </w:rPr>
        <w:t xml:space="preserve"> zranitelnosti musí být vyhodnoceny s ohledem na související riziko </w:t>
      </w:r>
      <w:r w:rsidRPr="00181C2A">
        <w:rPr>
          <w:rFonts w:cs="Tahoma"/>
          <w:sz w:val="22"/>
          <w:szCs w:val="22"/>
        </w:rPr>
        <w:br/>
        <w:t>a musí podle povahy předmětu plnění dojít k nápravným opatřením ze strany Zhotovitele. Nápravná opatření musí být schválena Objednatelem</w:t>
      </w:r>
      <w:r>
        <w:rPr>
          <w:rFonts w:cs="Tahoma"/>
          <w:sz w:val="22"/>
          <w:szCs w:val="22"/>
        </w:rPr>
        <w:t>.</w:t>
      </w:r>
    </w:p>
    <w:p w14:paraId="7C99D310" w14:textId="77777777" w:rsidR="00F90E81" w:rsidRPr="00920D5C" w:rsidRDefault="00F90E81" w:rsidP="00F90E81">
      <w:pPr>
        <w:pStyle w:val="Odstavecseseznamem"/>
        <w:spacing w:after="0" w:line="240" w:lineRule="auto"/>
        <w:ind w:left="714"/>
        <w:rPr>
          <w:rFonts w:cs="Tahoma"/>
          <w:sz w:val="22"/>
          <w:szCs w:val="22"/>
        </w:rPr>
      </w:pPr>
    </w:p>
    <w:p w14:paraId="3442F94F" w14:textId="77777777" w:rsidR="00F90E81" w:rsidRPr="00E716D6" w:rsidRDefault="00F90E81" w:rsidP="00862216">
      <w:pPr>
        <w:pStyle w:val="ZD2nadpis"/>
        <w:numPr>
          <w:ilvl w:val="0"/>
          <w:numId w:val="35"/>
        </w:numPr>
        <w:ind w:left="426"/>
      </w:pPr>
      <w:bookmarkStart w:id="108" w:name="_Toc532824900"/>
      <w:r w:rsidRPr="00E716D6">
        <w:t>Oprávnění užívat data</w:t>
      </w:r>
      <w:bookmarkEnd w:id="108"/>
    </w:p>
    <w:p w14:paraId="08632624" w14:textId="77777777" w:rsidR="00F90E81" w:rsidRPr="006033C3" w:rsidRDefault="00F90E81" w:rsidP="00F90E81">
      <w:pPr>
        <w:spacing w:after="0" w:line="240" w:lineRule="auto"/>
        <w:rPr>
          <w:rFonts w:eastAsia="Lucida Sans Unicode" w:cs="Times New Roman"/>
        </w:rPr>
      </w:pPr>
      <w:r w:rsidRPr="00CB49DF">
        <w:rPr>
          <w:rFonts w:eastAsia="Lucida Sans Unicode" w:cs="Times New Roman"/>
        </w:rPr>
        <w:t>Zhotovitel je při poskytování plnění pro Objednatele oprávněn užívat data předaná Zhotoviteli Objednatelem za účelem plnění předmětu Smlouvy, avšak vždy pouze v rozsahu nezbytném ke splnění předmětu Smlouvy.</w:t>
      </w:r>
    </w:p>
    <w:p w14:paraId="5EBAEFC5" w14:textId="77777777" w:rsidR="00F90E81" w:rsidRPr="00920D5C" w:rsidRDefault="00F90E81" w:rsidP="00F90E81">
      <w:pPr>
        <w:spacing w:after="0" w:line="240" w:lineRule="auto"/>
        <w:rPr>
          <w:rFonts w:eastAsia="Lucida Sans Unicode" w:cs="Times New Roman"/>
        </w:rPr>
      </w:pPr>
      <w:r w:rsidRPr="00920D5C">
        <w:rPr>
          <w:rFonts w:eastAsia="Lucida Sans Unicode" w:cs="Times New Roman"/>
        </w:rPr>
        <w:t xml:space="preserve">Zhotovitel se při poskytování plnění pro Objednatele zavazuje nakládat s daty (včetně osobních údajů) pouze v souladu se Smlouvou a příslušnými právními předpisy.  </w:t>
      </w:r>
    </w:p>
    <w:p w14:paraId="448D375A" w14:textId="77777777" w:rsidR="00F90E81" w:rsidRPr="00920D5C" w:rsidRDefault="00F90E81" w:rsidP="00F90E81">
      <w:pPr>
        <w:spacing w:after="0" w:line="240" w:lineRule="auto"/>
        <w:jc w:val="both"/>
        <w:rPr>
          <w:rFonts w:eastAsia="Lucida Sans Unicode" w:cs="Times New Roman"/>
        </w:rPr>
      </w:pPr>
    </w:p>
    <w:p w14:paraId="789148EA" w14:textId="1C4C400E" w:rsidR="00F90E81" w:rsidRPr="00E716D6" w:rsidRDefault="00F90E81" w:rsidP="00862216">
      <w:pPr>
        <w:pStyle w:val="ZD2nadpis"/>
        <w:numPr>
          <w:ilvl w:val="0"/>
          <w:numId w:val="35"/>
        </w:numPr>
        <w:ind w:left="426"/>
      </w:pPr>
      <w:bookmarkStart w:id="109" w:name="_Toc532824901"/>
      <w:r w:rsidRPr="00E716D6">
        <w:t>Autorství</w:t>
      </w:r>
      <w:bookmarkEnd w:id="109"/>
    </w:p>
    <w:p w14:paraId="78A73550" w14:textId="77777777" w:rsidR="00F90E81" w:rsidRPr="00CB49DF" w:rsidRDefault="00F90E81" w:rsidP="00F90E81">
      <w:pPr>
        <w:spacing w:after="0" w:line="240" w:lineRule="auto"/>
        <w:rPr>
          <w:rFonts w:eastAsia="Lucida Sans Unicode" w:cs="Times New Roman"/>
        </w:rPr>
      </w:pPr>
      <w:r w:rsidRPr="00CB49DF">
        <w:rPr>
          <w:rFonts w:eastAsia="Lucida Sans Unicode" w:cs="Times New Roman"/>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w:t>
      </w:r>
      <w:r w:rsidRPr="006033C3">
        <w:rPr>
          <w:rFonts w:eastAsia="Lucida Sans Unicode" w:cs="Times New Roman"/>
        </w:rPr>
        <w:t xml:space="preserve">ctví </w:t>
      </w:r>
      <w:r>
        <w:rPr>
          <w:rFonts w:eastAsia="Lucida Sans Unicode" w:cs="Times New Roman"/>
        </w:rPr>
        <w:t>jsou uvedeny v této smlouvě.</w:t>
      </w:r>
    </w:p>
    <w:p w14:paraId="5D5CB3E7" w14:textId="77777777" w:rsidR="00F90E81" w:rsidRPr="00CB49DF" w:rsidRDefault="00F90E81" w:rsidP="00F90E81">
      <w:pPr>
        <w:spacing w:after="0" w:line="240" w:lineRule="auto"/>
        <w:jc w:val="both"/>
        <w:rPr>
          <w:rFonts w:eastAsia="Lucida Sans Unicode" w:cs="Times New Roman"/>
        </w:rPr>
      </w:pPr>
    </w:p>
    <w:p w14:paraId="486E88DF" w14:textId="77777777" w:rsidR="00F90E81" w:rsidRPr="00E716D6" w:rsidRDefault="00F90E81" w:rsidP="00862216">
      <w:pPr>
        <w:pStyle w:val="ZD2nadpis"/>
        <w:numPr>
          <w:ilvl w:val="0"/>
          <w:numId w:val="35"/>
        </w:numPr>
        <w:ind w:left="426"/>
      </w:pPr>
      <w:bookmarkStart w:id="110" w:name="_Toc532824902"/>
      <w:r w:rsidRPr="00E716D6">
        <w:t>Kontrola a audit souladu s požadavky bezpečnosti</w:t>
      </w:r>
      <w:bookmarkEnd w:id="110"/>
    </w:p>
    <w:p w14:paraId="4C0B246F" w14:textId="344217CD" w:rsidR="00F90E81" w:rsidRPr="00920D5C" w:rsidRDefault="00F90E81" w:rsidP="00AF75BA">
      <w:pPr>
        <w:spacing w:after="0" w:line="240" w:lineRule="auto"/>
        <w:rPr>
          <w:rFonts w:eastAsia="Lucida Sans Unicode" w:cs="Times New Roman"/>
        </w:rPr>
      </w:pPr>
      <w:r w:rsidRPr="00CB49DF">
        <w:rPr>
          <w:rFonts w:eastAsia="Lucida Sans Unicode" w:cs="Times New Roman"/>
        </w:rPr>
        <w:t>Zhotovitel je srozuměn s pravidelným prováděním hodnocení rizik, kontrolou a auditem zavedených bezpečnostních opatření ze strany Objednatele. Počet a frekvence kontrol an</w:t>
      </w:r>
      <w:r w:rsidRPr="006033C3">
        <w:rPr>
          <w:rFonts w:eastAsia="Lucida Sans Unicode" w:cs="Times New Roman"/>
        </w:rPr>
        <w:t xml:space="preserve">i auditů nejsou nijak omezeny. </w:t>
      </w:r>
    </w:p>
    <w:p w14:paraId="628190C3" w14:textId="77777777" w:rsidR="00F90E81" w:rsidRPr="00920D5C" w:rsidRDefault="00F90E81" w:rsidP="00F90E81">
      <w:pPr>
        <w:spacing w:after="0" w:line="240" w:lineRule="auto"/>
        <w:jc w:val="both"/>
        <w:rPr>
          <w:rFonts w:eastAsia="Lucida Sans Unicode" w:cs="Times New Roman"/>
        </w:rPr>
      </w:pPr>
    </w:p>
    <w:p w14:paraId="1F9B6BE6" w14:textId="77777777" w:rsidR="00F90E81" w:rsidRPr="00E716D6" w:rsidRDefault="00F90E81" w:rsidP="00862216">
      <w:pPr>
        <w:pStyle w:val="ZD2nadpis"/>
        <w:numPr>
          <w:ilvl w:val="0"/>
          <w:numId w:val="35"/>
        </w:numPr>
        <w:ind w:left="426"/>
      </w:pPr>
      <w:bookmarkStart w:id="111" w:name="_Toc532824903"/>
      <w:r w:rsidRPr="00E716D6">
        <w:t>Řetězení a řízení dodavatelů</w:t>
      </w:r>
      <w:bookmarkEnd w:id="111"/>
    </w:p>
    <w:p w14:paraId="28870EFA" w14:textId="77777777" w:rsidR="00F90E81" w:rsidRPr="006C7278" w:rsidRDefault="00F90E81" w:rsidP="00F90E81">
      <w:pPr>
        <w:spacing w:after="0" w:line="240" w:lineRule="auto"/>
        <w:jc w:val="both"/>
        <w:rPr>
          <w:rFonts w:eastAsia="Lucida Sans Unicode" w:cs="Times New Roman"/>
          <w:b/>
        </w:rPr>
      </w:pPr>
      <w:r w:rsidRPr="006C7278">
        <w:rPr>
          <w:rFonts w:eastAsia="Lucida Sans Unicode" w:cs="Times New Roman"/>
          <w:b/>
        </w:rPr>
        <w:t>Zhotovitel se při poskytování plnění pro Objednatele zavazuje plnit následující povinnosti:</w:t>
      </w:r>
    </w:p>
    <w:p w14:paraId="60565E0A"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nezapojí do poskytování plnění dle této Smlouvy (vč. zpracování osobních údajů na základě této Smlouvy) žádného dalšího poddodavatele (v případě osobních údajů zpracovatele) bez předchozího</w:t>
      </w:r>
      <w:r>
        <w:rPr>
          <w:rFonts w:cs="Tahoma"/>
          <w:sz w:val="22"/>
          <w:szCs w:val="22"/>
        </w:rPr>
        <w:t xml:space="preserve"> </w:t>
      </w:r>
      <w:r w:rsidRPr="0092486A">
        <w:rPr>
          <w:rFonts w:cs="Tahoma"/>
          <w:sz w:val="22"/>
          <w:szCs w:val="22"/>
        </w:rPr>
        <w:t>povolení Objednatele;</w:t>
      </w:r>
    </w:p>
    <w:p w14:paraId="6C62A1F0"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1EEB5B24"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 xml:space="preserve">pokud Zhotovitel využívá při poskytování plnění poddodavatele, zavazuje se, že budou dodržovat bezpečnostní požadavky vč. požadavků na ochranu osobních údajů vyplývající </w:t>
      </w:r>
      <w:r w:rsidRPr="0092486A">
        <w:rPr>
          <w:rFonts w:cs="Tahoma"/>
          <w:sz w:val="22"/>
          <w:szCs w:val="22"/>
        </w:rPr>
        <w:br/>
        <w:t>z této Smlouvy</w:t>
      </w:r>
      <w:r>
        <w:rPr>
          <w:rFonts w:cs="Tahoma"/>
          <w:sz w:val="22"/>
          <w:szCs w:val="22"/>
        </w:rPr>
        <w:t>;</w:t>
      </w:r>
    </w:p>
    <w:p w14:paraId="46143DBC"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r>
        <w:rPr>
          <w:rFonts w:cs="Tahoma"/>
          <w:sz w:val="22"/>
          <w:szCs w:val="22"/>
        </w:rPr>
        <w:t>.</w:t>
      </w:r>
    </w:p>
    <w:p w14:paraId="11911DFB" w14:textId="77777777" w:rsidR="00F90E81" w:rsidRPr="006C7278" w:rsidRDefault="00F90E81" w:rsidP="00F90E81">
      <w:pPr>
        <w:spacing w:after="0" w:line="240" w:lineRule="auto"/>
        <w:jc w:val="both"/>
        <w:rPr>
          <w:rFonts w:eastAsia="Lucida Sans Unicode" w:cs="Times New Roman"/>
        </w:rPr>
      </w:pPr>
    </w:p>
    <w:p w14:paraId="0737E102" w14:textId="77777777" w:rsidR="00F90E81" w:rsidRPr="00E716D6" w:rsidRDefault="00F90E81" w:rsidP="00862216">
      <w:pPr>
        <w:pStyle w:val="ZD2nadpis"/>
        <w:numPr>
          <w:ilvl w:val="0"/>
          <w:numId w:val="35"/>
        </w:numPr>
        <w:ind w:left="426"/>
      </w:pPr>
      <w:bookmarkStart w:id="112" w:name="_Toc532824904"/>
      <w:r w:rsidRPr="00E716D6">
        <w:lastRenderedPageBreak/>
        <w:t>Řízení změn</w:t>
      </w:r>
      <w:bookmarkEnd w:id="112"/>
    </w:p>
    <w:p w14:paraId="05BFAD65" w14:textId="77777777" w:rsidR="00F90E81" w:rsidRPr="006033C3" w:rsidRDefault="00F90E81" w:rsidP="00F90E81">
      <w:pPr>
        <w:spacing w:after="0" w:line="240" w:lineRule="auto"/>
        <w:rPr>
          <w:rFonts w:eastAsia="Lucida Sans Unicode" w:cs="Times New Roman"/>
        </w:rPr>
      </w:pPr>
      <w:r w:rsidRPr="00CB49DF">
        <w:rPr>
          <w:rFonts w:eastAsia="Lucida Sans Unicode" w:cs="Times New Roman"/>
        </w:rPr>
        <w:t>Zhotovitel se zavazuje poskytnout Objednateli veškerou nezbytnou součinnost ke splnění povinností Objednatele vyplývajících z ustanovení § 11 Vyhlášky o KB.</w:t>
      </w:r>
    </w:p>
    <w:p w14:paraId="256BC0DA" w14:textId="77777777" w:rsidR="00F90E81" w:rsidRPr="00920D5C" w:rsidRDefault="00F90E81" w:rsidP="00F90E81">
      <w:pPr>
        <w:spacing w:after="0" w:line="240" w:lineRule="auto"/>
        <w:jc w:val="both"/>
        <w:rPr>
          <w:rFonts w:eastAsia="Lucida Sans Unicode" w:cs="Times New Roman"/>
        </w:rPr>
      </w:pPr>
    </w:p>
    <w:p w14:paraId="31D237C6" w14:textId="77777777" w:rsidR="00F90E81" w:rsidRPr="00E716D6" w:rsidRDefault="00F90E81" w:rsidP="00862216">
      <w:pPr>
        <w:pStyle w:val="ZD2nadpis"/>
        <w:numPr>
          <w:ilvl w:val="0"/>
          <w:numId w:val="35"/>
        </w:numPr>
        <w:ind w:left="426"/>
      </w:pPr>
      <w:bookmarkStart w:id="113" w:name="_Toc532824905"/>
      <w:r w:rsidRPr="00E716D6">
        <w:t>Zvládání bezpečnostních incidentů</w:t>
      </w:r>
      <w:bookmarkEnd w:id="113"/>
    </w:p>
    <w:p w14:paraId="68B272D4" w14:textId="77777777" w:rsidR="00F90E81" w:rsidRPr="006C7278" w:rsidRDefault="00F90E81" w:rsidP="00F90E81">
      <w:pPr>
        <w:spacing w:after="0" w:line="240" w:lineRule="auto"/>
        <w:jc w:val="both"/>
        <w:rPr>
          <w:rFonts w:eastAsia="Lucida Sans Unicode" w:cs="Times New Roman"/>
          <w:b/>
        </w:rPr>
      </w:pPr>
      <w:r w:rsidRPr="006C7278">
        <w:rPr>
          <w:rFonts w:eastAsia="Lucida Sans Unicode" w:cs="Times New Roman"/>
          <w:b/>
        </w:rPr>
        <w:t>Zhotovitel se při poskytování plnění pro Objednatele zavazuje, že:</w:t>
      </w:r>
      <w:r w:rsidRPr="006C7278" w:rsidDel="005441F6">
        <w:rPr>
          <w:rFonts w:eastAsia="Lucida Sans Unicode" w:cs="Times New Roman"/>
          <w:b/>
        </w:rPr>
        <w:t xml:space="preserve"> </w:t>
      </w:r>
    </w:p>
    <w:p w14:paraId="20EC2F4C" w14:textId="77777777" w:rsidR="00F90E81" w:rsidRPr="00806E8C" w:rsidRDefault="00F90E81" w:rsidP="00C82249">
      <w:pPr>
        <w:pStyle w:val="Odstavecseseznamem"/>
        <w:numPr>
          <w:ilvl w:val="0"/>
          <w:numId w:val="31"/>
        </w:numPr>
        <w:spacing w:before="0" w:after="0" w:line="240" w:lineRule="auto"/>
        <w:rPr>
          <w:rFonts w:cs="Tahoma"/>
          <w:sz w:val="22"/>
          <w:szCs w:val="22"/>
        </w:rPr>
      </w:pPr>
      <w:r w:rsidRPr="00806E8C">
        <w:rPr>
          <w:rFonts w:cs="Tahoma"/>
          <w:sz w:val="22"/>
          <w:szCs w:val="22"/>
        </w:rPr>
        <w:t>o všech nově zjištěných kybernetických bezpečnostních incidentech souvisejících s předmětem plnění smlouvy</w:t>
      </w:r>
      <w:r>
        <w:rPr>
          <w:rFonts w:cs="Tahoma"/>
          <w:sz w:val="22"/>
          <w:szCs w:val="22"/>
        </w:rPr>
        <w:t>;</w:t>
      </w:r>
    </w:p>
    <w:p w14:paraId="1FDF28E3" w14:textId="77777777" w:rsidR="00F90E81" w:rsidRPr="00806E8C" w:rsidRDefault="00F90E81" w:rsidP="00C82249">
      <w:pPr>
        <w:pStyle w:val="Odstavecseseznamem"/>
        <w:keepNext/>
        <w:numPr>
          <w:ilvl w:val="0"/>
          <w:numId w:val="31"/>
        </w:numPr>
        <w:spacing w:after="0" w:line="240" w:lineRule="auto"/>
        <w:rPr>
          <w:rFonts w:eastAsia="Lucida Sans Unicode" w:cs="Times New Roman"/>
        </w:rPr>
      </w:pPr>
      <w:r w:rsidRPr="00806E8C">
        <w:rPr>
          <w:rFonts w:eastAsia="Lucida Sans Unicode" w:cs="Times New Roman"/>
        </w:rPr>
        <w:t xml:space="preserve">zhotovitel se během poskytování plnění pro Objednatele zavazuje dostatečně zabezpečit veškerý přenos dat a informací z pohledu bezpečnostních požadavků na jejich důvěrnost, integritu </w:t>
      </w:r>
      <w:r w:rsidRPr="00806E8C">
        <w:rPr>
          <w:rFonts w:eastAsia="Lucida Sans Unicode" w:cs="Times New Roman"/>
        </w:rPr>
        <w:br/>
        <w:t>a dostupnost.</w:t>
      </w:r>
    </w:p>
    <w:p w14:paraId="4F3061BC" w14:textId="77777777" w:rsidR="00F90E81" w:rsidRPr="00E716D6" w:rsidRDefault="00F90E81" w:rsidP="00F90E81">
      <w:pPr>
        <w:spacing w:after="0" w:line="240" w:lineRule="auto"/>
        <w:jc w:val="both"/>
        <w:rPr>
          <w:rFonts w:cs="Tahoma"/>
        </w:rPr>
      </w:pPr>
    </w:p>
    <w:p w14:paraId="0E2237E6" w14:textId="77777777" w:rsidR="00F90E81" w:rsidRPr="00E716D6" w:rsidRDefault="00F90E81" w:rsidP="00862216">
      <w:pPr>
        <w:pStyle w:val="ZD2nadpis"/>
        <w:numPr>
          <w:ilvl w:val="0"/>
          <w:numId w:val="35"/>
        </w:numPr>
        <w:ind w:left="426"/>
      </w:pPr>
      <w:bookmarkStart w:id="114" w:name="_Toc532824906"/>
      <w:r w:rsidRPr="00E716D6">
        <w:t>Informační povinnost a povinnosti při výměně informací</w:t>
      </w:r>
      <w:bookmarkEnd w:id="114"/>
      <w:r w:rsidRPr="00E716D6">
        <w:t xml:space="preserve"> </w:t>
      </w:r>
    </w:p>
    <w:p w14:paraId="51C73AC9" w14:textId="77777777" w:rsidR="00F90E81" w:rsidRPr="00E716D6" w:rsidRDefault="00F90E81" w:rsidP="00F90E81">
      <w:pPr>
        <w:spacing w:after="0" w:line="240" w:lineRule="auto"/>
        <w:rPr>
          <w:rFonts w:cs="Tahoma"/>
        </w:rPr>
      </w:pPr>
      <w:r w:rsidRPr="00E716D6">
        <w:rPr>
          <w:rFonts w:cs="Tahoma"/>
          <w:b/>
        </w:rPr>
        <w:t>Zhotovitel se během poskytování plnění pro Objednatele zavazuje Objednatele informovat o:</w:t>
      </w:r>
    </w:p>
    <w:p w14:paraId="63270EC1" w14:textId="77777777" w:rsidR="00F90E81" w:rsidRPr="00181C2A" w:rsidRDefault="00F90E81" w:rsidP="00C82249">
      <w:pPr>
        <w:pStyle w:val="Odstavecseseznamem"/>
        <w:numPr>
          <w:ilvl w:val="0"/>
          <w:numId w:val="27"/>
        </w:numPr>
        <w:spacing w:before="0" w:after="0" w:line="240" w:lineRule="auto"/>
        <w:rPr>
          <w:rFonts w:cs="Tahoma"/>
          <w:sz w:val="22"/>
          <w:szCs w:val="22"/>
        </w:rPr>
      </w:pPr>
      <w:r w:rsidRPr="00181C2A">
        <w:rPr>
          <w:rFonts w:cs="Tahoma"/>
          <w:sz w:val="22"/>
          <w:szCs w:val="22"/>
        </w:rPr>
        <w:t xml:space="preserve">významné změně ovládání Zhotovitele nebo jeho poddodavatele podle zákona č. 90 /2012 Sb., o obchodních korporacích, a to nejpozději do 3 dnů od uskutečnění této změny; </w:t>
      </w:r>
    </w:p>
    <w:p w14:paraId="6C6DE4DE" w14:textId="77777777" w:rsidR="00F90E81" w:rsidRDefault="00F90E81" w:rsidP="00C82249">
      <w:pPr>
        <w:pStyle w:val="Odstavecseseznamem"/>
        <w:numPr>
          <w:ilvl w:val="0"/>
          <w:numId w:val="27"/>
        </w:numPr>
        <w:spacing w:before="0" w:after="0" w:line="240" w:lineRule="auto"/>
        <w:rPr>
          <w:rFonts w:cs="Tahoma"/>
          <w:sz w:val="22"/>
          <w:szCs w:val="22"/>
        </w:rPr>
      </w:pPr>
      <w:r w:rsidRPr="00181C2A">
        <w:rPr>
          <w:rFonts w:cs="Tahoma"/>
          <w:sz w:val="22"/>
          <w:szCs w:val="22"/>
        </w:rPr>
        <w:t xml:space="preserve">změně vlastnictví zásadních aktiv, využívaných Zhotovitelem k plnění Smlouvy, a změně oprávnění nakládat s těmito aktivy, a to nejpozději do tří pracovních dnů po uskutečnění této změny. </w:t>
      </w:r>
    </w:p>
    <w:p w14:paraId="4EF201EC" w14:textId="77777777" w:rsidR="00F90E81" w:rsidRPr="00315D2D" w:rsidRDefault="00F90E81" w:rsidP="00F90E81"/>
    <w:p w14:paraId="35409C84" w14:textId="77777777" w:rsidR="00F90E81" w:rsidRPr="00E716D6" w:rsidRDefault="00F90E81" w:rsidP="00862216">
      <w:pPr>
        <w:pStyle w:val="ZD2nadpis"/>
        <w:numPr>
          <w:ilvl w:val="0"/>
          <w:numId w:val="35"/>
        </w:numPr>
        <w:ind w:left="426"/>
      </w:pPr>
      <w:bookmarkStart w:id="115" w:name="_Toc532824907"/>
      <w:r w:rsidRPr="00E716D6">
        <w:t>Povinnosti při ukončení Smlouvy</w:t>
      </w:r>
      <w:bookmarkEnd w:id="115"/>
    </w:p>
    <w:p w14:paraId="0AC14F5F" w14:textId="77777777" w:rsidR="00F90E81" w:rsidRPr="00315D2D" w:rsidRDefault="00F90E81" w:rsidP="00F90E81">
      <w:pPr>
        <w:keepNext/>
        <w:spacing w:after="0" w:line="240" w:lineRule="auto"/>
        <w:rPr>
          <w:rFonts w:eastAsia="Lucida Sans Unicode" w:cs="Times New Roman"/>
        </w:rPr>
      </w:pPr>
      <w:r w:rsidRPr="00315D2D">
        <w:rPr>
          <w:rFonts w:eastAsia="Lucida Sans Unicode" w:cs="Times New Roman"/>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350E93B4"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poskytnutí informací k zajištění kontinuity služeb zajišťovaných prostředky, které byly předmětem plnění smlouvy,</w:t>
      </w:r>
    </w:p>
    <w:p w14:paraId="0B452FF8"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vrácení důvěrné dokumentace (pokud byla předána),</w:t>
      </w:r>
    </w:p>
    <w:p w14:paraId="784DECD2"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provést likvidaci a smazání dat, které vlastní Zhotovitel z důvodu plnění smluvních závazků, vč. předání prohlášení o smazání Objednateli</w:t>
      </w:r>
    </w:p>
    <w:p w14:paraId="6083292D" w14:textId="77777777" w:rsidR="00F90E81" w:rsidRPr="00315D2D" w:rsidRDefault="00F90E81" w:rsidP="00F90E81">
      <w:pPr>
        <w:keepNext/>
        <w:spacing w:after="0" w:line="240" w:lineRule="auto"/>
        <w:rPr>
          <w:rFonts w:eastAsia="Lucida Sans Unicode" w:cs="Times New Roman"/>
        </w:rPr>
      </w:pPr>
      <w:r w:rsidRPr="00920D5C">
        <w:rPr>
          <w:rFonts w:eastAsia="Lucida Sans Unicode" w:cs="Times New Roman"/>
        </w:rPr>
        <w:t>předat informace pro umožnění provedení migrace dat zpracovávaných na prostředcích dodaných či zajišťovaných dle smlouvy na jiné systémy</w:t>
      </w:r>
      <w:r w:rsidRPr="00315D2D">
        <w:rPr>
          <w:rFonts w:eastAsia="Lucida Sans Unicode" w:cs="Times New Roman"/>
        </w:rPr>
        <w:t>.</w:t>
      </w:r>
    </w:p>
    <w:p w14:paraId="22CF8AFA" w14:textId="77777777" w:rsidR="00F90E81" w:rsidRPr="001823E1" w:rsidRDefault="00F90E81" w:rsidP="00F90E81">
      <w:pPr>
        <w:keepNext/>
        <w:spacing w:after="0" w:line="240" w:lineRule="auto"/>
        <w:jc w:val="both"/>
        <w:rPr>
          <w:rFonts w:eastAsia="Lucida Sans Unicode" w:cs="Times New Roman"/>
        </w:rPr>
      </w:pPr>
    </w:p>
    <w:p w14:paraId="0F135451" w14:textId="77777777" w:rsidR="00F90E81" w:rsidRPr="00E716D6" w:rsidRDefault="00F90E81" w:rsidP="00862216">
      <w:pPr>
        <w:pStyle w:val="ZD2nadpis"/>
        <w:numPr>
          <w:ilvl w:val="0"/>
          <w:numId w:val="35"/>
        </w:numPr>
        <w:ind w:left="426"/>
      </w:pPr>
      <w:bookmarkStart w:id="116" w:name="_Toc532824908"/>
      <w:r w:rsidRPr="00E716D6">
        <w:t>Specifikace podmínek pro řízení kontinuity činností a zálohování a obnovu dat</w:t>
      </w:r>
      <w:bookmarkEnd w:id="116"/>
    </w:p>
    <w:p w14:paraId="73966371" w14:textId="77777777" w:rsidR="00F90E81" w:rsidRPr="00AF75BA" w:rsidRDefault="00F90E81" w:rsidP="00AF75BA">
      <w:pPr>
        <w:pStyle w:val="Odstavecseseznamem"/>
        <w:keepNext/>
        <w:spacing w:after="0" w:line="240" w:lineRule="auto"/>
        <w:ind w:left="0"/>
        <w:rPr>
          <w:rFonts w:eastAsia="Lucida Sans Unicode" w:cs="Times New Roman"/>
          <w:sz w:val="22"/>
          <w:szCs w:val="22"/>
        </w:rPr>
      </w:pPr>
      <w:r w:rsidRPr="00AF75BA">
        <w:rPr>
          <w:rFonts w:eastAsia="Lucida Sans Unicode" w:cs="Times New Roman"/>
          <w:sz w:val="22"/>
          <w:szCs w:val="22"/>
        </w:rPr>
        <w:t xml:space="preserve">Zhotovitel se zavazuje dodržovat požadavky Objednatele na řízení kontinuity činností. </w:t>
      </w:r>
    </w:p>
    <w:p w14:paraId="08B29EC9" w14:textId="6697EE95" w:rsidR="00F90E81" w:rsidRPr="00AF75BA" w:rsidRDefault="00F90E81" w:rsidP="00AF75BA">
      <w:pPr>
        <w:pStyle w:val="Odstavecseseznamem"/>
        <w:keepNext/>
        <w:spacing w:after="0" w:line="240" w:lineRule="auto"/>
        <w:ind w:left="0"/>
        <w:rPr>
          <w:rFonts w:eastAsia="Lucida Sans Unicode" w:cs="Times New Roman"/>
          <w:sz w:val="22"/>
          <w:szCs w:val="22"/>
        </w:rPr>
      </w:pPr>
      <w:r w:rsidRPr="00AF75BA">
        <w:rPr>
          <w:rFonts w:eastAsia="Lucida Sans Unicode" w:cs="Times New Roman"/>
          <w:sz w:val="22"/>
          <w:szCs w:val="22"/>
        </w:rPr>
        <w:t>Zhotovitel vypracuje návrh plánu kontinuity činností sjednaných s objednatelem k zajištění služeb poskytovaných v rámci předmětu smlouvy. Zhotovitel se zavazuje poskytnout součinnost při návrhu metodik pro zálohování a obnovu dat.</w:t>
      </w:r>
    </w:p>
    <w:p w14:paraId="4782314D" w14:textId="77777777" w:rsidR="00F90E81" w:rsidRPr="00920D5C" w:rsidRDefault="00F90E81" w:rsidP="00F90E81">
      <w:pPr>
        <w:keepNext/>
        <w:spacing w:after="0" w:line="240" w:lineRule="auto"/>
        <w:jc w:val="both"/>
        <w:rPr>
          <w:rFonts w:eastAsia="Lucida Sans Unicode" w:cs="Times New Roman"/>
        </w:rPr>
      </w:pPr>
    </w:p>
    <w:p w14:paraId="68AA3E39" w14:textId="77777777" w:rsidR="00F90E81" w:rsidRPr="00E716D6" w:rsidRDefault="00F90E81" w:rsidP="00862216">
      <w:pPr>
        <w:pStyle w:val="ZD2nadpis"/>
        <w:numPr>
          <w:ilvl w:val="0"/>
          <w:numId w:val="35"/>
        </w:numPr>
        <w:ind w:left="426"/>
      </w:pPr>
      <w:bookmarkStart w:id="117" w:name="_Toc532824909"/>
      <w:r w:rsidRPr="00E716D6">
        <w:t>Bezpečnost lidských zdrojů</w:t>
      </w:r>
      <w:bookmarkEnd w:id="117"/>
    </w:p>
    <w:p w14:paraId="6621F615" w14:textId="77777777" w:rsidR="00F90E81" w:rsidRPr="00920D5C" w:rsidRDefault="00F90E81" w:rsidP="00F90E81">
      <w:pPr>
        <w:keepNext/>
        <w:spacing w:after="0" w:line="240" w:lineRule="auto"/>
        <w:jc w:val="both"/>
        <w:rPr>
          <w:rFonts w:cs="Tahoma"/>
        </w:rPr>
      </w:pPr>
      <w:r w:rsidRPr="006C7278">
        <w:rPr>
          <w:rFonts w:eastAsia="Lucida Sans Unicode" w:cs="Times New Roman"/>
        </w:rPr>
        <w:t>Zhotovitel připraví poučení a zajistí poučení všech na dodávce participujících stran o bezpečnostních pravidlech, jež se musí v průběhu dodávky dodržovat a zajistí jejich dodržování nasazením kontrolních a</w:t>
      </w:r>
      <w:r w:rsidRPr="002E6845">
        <w:rPr>
          <w:rFonts w:eastAsia="Lucida Sans Unicode" w:cs="Times New Roman"/>
        </w:rPr>
        <w:t xml:space="preserve"> vynucovacích mechanismů. Rozsah poučení podléhá schválení Objednatele.</w:t>
      </w:r>
      <w:r w:rsidRPr="00920D5C">
        <w:rPr>
          <w:rFonts w:cs="Tahoma"/>
        </w:rPr>
        <w:t xml:space="preserve"> </w:t>
      </w:r>
    </w:p>
    <w:p w14:paraId="3FEA7A9E" w14:textId="77777777" w:rsidR="00F90E81" w:rsidRPr="006C7278" w:rsidRDefault="00F90E81" w:rsidP="00F90E81">
      <w:pPr>
        <w:keepNext/>
        <w:spacing w:after="0" w:line="240" w:lineRule="auto"/>
        <w:jc w:val="both"/>
        <w:rPr>
          <w:rFonts w:eastAsia="Lucida Sans Unicode" w:cs="Times New Roman"/>
        </w:rPr>
      </w:pPr>
    </w:p>
    <w:p w14:paraId="216EC3F6" w14:textId="77777777" w:rsidR="00F90E81" w:rsidRPr="00E716D6" w:rsidRDefault="00F90E81" w:rsidP="00862216">
      <w:pPr>
        <w:pStyle w:val="ZD2nadpis"/>
        <w:numPr>
          <w:ilvl w:val="0"/>
          <w:numId w:val="35"/>
        </w:numPr>
        <w:ind w:left="426"/>
      </w:pPr>
      <w:bookmarkStart w:id="118" w:name="_Toc532824910"/>
      <w:r w:rsidRPr="00E716D6">
        <w:t xml:space="preserve">Požadavky na </w:t>
      </w:r>
      <w:bookmarkStart w:id="119" w:name="_Toc414525016"/>
      <w:r w:rsidRPr="00E716D6">
        <w:t>systémovou a provozní bezpečnostní dokumentaci</w:t>
      </w:r>
      <w:bookmarkEnd w:id="118"/>
      <w:bookmarkEnd w:id="119"/>
    </w:p>
    <w:p w14:paraId="31606F90" w14:textId="77777777" w:rsidR="00F90E81" w:rsidRPr="00E716D6" w:rsidRDefault="00F90E81" w:rsidP="00F90E81">
      <w:pPr>
        <w:spacing w:after="0" w:line="240" w:lineRule="auto"/>
        <w:jc w:val="both"/>
        <w:rPr>
          <w:rFonts w:cs="Tahoma"/>
        </w:rPr>
      </w:pPr>
      <w:r w:rsidRPr="006C7278">
        <w:rPr>
          <w:rFonts w:eastAsia="Lucida Sans Unicode" w:cs="Times New Roman"/>
        </w:rPr>
        <w:t xml:space="preserve">Nedílnou součástí poskytovaného plnění je zdokumentování všech bezpečnostních nastavení, funkcí a mechanismů formou zpracování bezpečnostní dokumentace a dále také zpracování provozní dokumentace </w:t>
      </w:r>
      <w:r>
        <w:rPr>
          <w:rFonts w:eastAsia="Lucida Sans Unicode" w:cs="Times New Roman"/>
        </w:rPr>
        <w:t>v souladu s touto Smlouvou.</w:t>
      </w:r>
      <w:r w:rsidRPr="00E716D6">
        <w:rPr>
          <w:rFonts w:cs="Tahoma"/>
        </w:rPr>
        <w:t xml:space="preserve">   </w:t>
      </w:r>
    </w:p>
    <w:p w14:paraId="5BA4ADD2" w14:textId="77777777" w:rsidR="00F90E81" w:rsidRPr="00920D5C" w:rsidRDefault="00F90E81" w:rsidP="00F90E81">
      <w:pPr>
        <w:pStyle w:val="Odstavecseseznamem"/>
        <w:spacing w:after="0" w:line="240" w:lineRule="auto"/>
        <w:contextualSpacing w:val="0"/>
        <w:rPr>
          <w:rFonts w:cs="Tahoma"/>
          <w:sz w:val="22"/>
          <w:szCs w:val="22"/>
        </w:rPr>
      </w:pPr>
    </w:p>
    <w:p w14:paraId="57AD2834" w14:textId="77777777" w:rsidR="00F90E81" w:rsidRPr="00E716D6" w:rsidRDefault="00F90E81" w:rsidP="00862216">
      <w:pPr>
        <w:pStyle w:val="ZD2nadpis"/>
        <w:numPr>
          <w:ilvl w:val="0"/>
          <w:numId w:val="35"/>
        </w:numPr>
        <w:ind w:left="426"/>
      </w:pPr>
      <w:bookmarkStart w:id="120" w:name="_Toc414525018"/>
      <w:bookmarkStart w:id="121" w:name="_Toc532824911"/>
      <w:r w:rsidRPr="00E716D6">
        <w:lastRenderedPageBreak/>
        <w:t>Fyzická ochrana a bezpečnost prostředí</w:t>
      </w:r>
      <w:bookmarkEnd w:id="120"/>
      <w:bookmarkEnd w:id="121"/>
    </w:p>
    <w:p w14:paraId="28EC47B5" w14:textId="77777777" w:rsidR="00F90E81" w:rsidRPr="0092486A" w:rsidRDefault="00F90E81" w:rsidP="00C82249">
      <w:pPr>
        <w:pStyle w:val="Odstavecseseznamem"/>
        <w:numPr>
          <w:ilvl w:val="0"/>
          <w:numId w:val="26"/>
        </w:numPr>
        <w:spacing w:before="0" w:after="0" w:line="240" w:lineRule="auto"/>
        <w:ind w:left="714" w:hanging="357"/>
        <w:contextualSpacing w:val="0"/>
        <w:rPr>
          <w:rFonts w:cs="Tahoma"/>
          <w:sz w:val="22"/>
          <w:szCs w:val="22"/>
        </w:rPr>
      </w:pPr>
      <w:r w:rsidRPr="0092486A">
        <w:rPr>
          <w:rFonts w:cs="Tahoma"/>
          <w:sz w:val="22"/>
          <w:szCs w:val="22"/>
        </w:rPr>
        <w:t>Zhotovitel se zavazuje dodržovat režimová bezpečnostní opatření využívaných prostor, zejména pak v oblasti fyzické ochrany, kde jsou umístěny komponenty technologických a komunikačních systémů, anebo datové nosiče</w:t>
      </w:r>
      <w:r>
        <w:rPr>
          <w:rFonts w:cs="Tahoma"/>
          <w:sz w:val="22"/>
          <w:szCs w:val="22"/>
        </w:rPr>
        <w:t>;</w:t>
      </w:r>
    </w:p>
    <w:p w14:paraId="0B87A50D" w14:textId="77777777" w:rsidR="00F90E81" w:rsidRPr="00920D5C" w:rsidRDefault="00F90E81" w:rsidP="00C82249">
      <w:pPr>
        <w:pStyle w:val="Odstavecseseznamem"/>
        <w:numPr>
          <w:ilvl w:val="0"/>
          <w:numId w:val="26"/>
        </w:numPr>
        <w:spacing w:before="0" w:after="0" w:line="240" w:lineRule="auto"/>
        <w:ind w:left="714" w:hanging="357"/>
        <w:contextualSpacing w:val="0"/>
        <w:rPr>
          <w:rFonts w:cs="Tahoma"/>
          <w:sz w:val="22"/>
          <w:szCs w:val="22"/>
        </w:rPr>
      </w:pPr>
      <w:r w:rsidRPr="0092486A">
        <w:rPr>
          <w:rFonts w:cs="Tahoma"/>
          <w:sz w:val="22"/>
          <w:szCs w:val="22"/>
        </w:rPr>
        <w:t>Zhotovitel se zavazuje, že v místech plnění předmětu smlouvy neponechá volně dostupná instalační, záložní nebo archivní média ani dokumentaci k předmětu plnění dle této Smlouvy.</w:t>
      </w:r>
    </w:p>
    <w:p w14:paraId="6DD3A356" w14:textId="77777777" w:rsidR="00F90E81" w:rsidRPr="00920D5C" w:rsidRDefault="00F90E81" w:rsidP="00F90E81">
      <w:pPr>
        <w:pStyle w:val="Odstavecseseznamem"/>
        <w:spacing w:after="0" w:line="240" w:lineRule="auto"/>
        <w:ind w:left="714"/>
        <w:contextualSpacing w:val="0"/>
        <w:rPr>
          <w:rFonts w:cs="Tahoma"/>
          <w:sz w:val="22"/>
          <w:szCs w:val="22"/>
        </w:rPr>
      </w:pPr>
    </w:p>
    <w:p w14:paraId="6B2DFC3F" w14:textId="77777777" w:rsidR="00F90E81" w:rsidRPr="00E716D6" w:rsidRDefault="00F90E81" w:rsidP="00862216">
      <w:pPr>
        <w:pStyle w:val="ZD2nadpis"/>
        <w:numPr>
          <w:ilvl w:val="0"/>
          <w:numId w:val="35"/>
        </w:numPr>
        <w:ind w:left="426"/>
      </w:pPr>
      <w:bookmarkStart w:id="122" w:name="_Toc414525019"/>
      <w:bookmarkStart w:id="123" w:name="_Toc532824912"/>
      <w:r w:rsidRPr="00E716D6">
        <w:t>Požadavky na Řízení přístupu</w:t>
      </w:r>
      <w:bookmarkEnd w:id="122"/>
      <w:bookmarkEnd w:id="123"/>
    </w:p>
    <w:p w14:paraId="5E32ED34" w14:textId="77777777" w:rsidR="00F90E81" w:rsidRPr="00181C2A" w:rsidRDefault="00F90E81" w:rsidP="00C82249">
      <w:pPr>
        <w:pStyle w:val="Odstavecseseznamem"/>
        <w:numPr>
          <w:ilvl w:val="0"/>
          <w:numId w:val="32"/>
        </w:numPr>
        <w:spacing w:before="0" w:after="0" w:line="240" w:lineRule="auto"/>
        <w:contextualSpacing w:val="0"/>
        <w:rPr>
          <w:rFonts w:cs="Tahoma"/>
          <w:sz w:val="22"/>
          <w:szCs w:val="22"/>
        </w:rPr>
      </w:pPr>
      <w:r w:rsidRPr="00181C2A">
        <w:rPr>
          <w:rFonts w:cs="Tahoma"/>
          <w:sz w:val="22"/>
          <w:szCs w:val="22"/>
        </w:rPr>
        <w:t>Zhotovitel bere na vědomí, že přístup k datům, informacím či zařízením souvisejícím s předmětem Smlouvy je možné povolit pouze fyzické identitě zaměstnance Zhotovitele / poddodavatele Zhotovitele, a to na základě požadavku Zhotovitele na přístup</w:t>
      </w:r>
      <w:r>
        <w:rPr>
          <w:rFonts w:cs="Tahoma"/>
          <w:sz w:val="22"/>
          <w:szCs w:val="22"/>
        </w:rPr>
        <w:t xml:space="preserve"> schváleného objednatelem;</w:t>
      </w:r>
    </w:p>
    <w:p w14:paraId="62C2C884" w14:textId="77777777" w:rsidR="00F90E81" w:rsidRPr="00181C2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181C2A">
        <w:rPr>
          <w:rFonts w:cs="Tahoma"/>
          <w:sz w:val="22"/>
          <w:szCs w:val="22"/>
        </w:rPr>
        <w:t>Zhotovitel bere na vědomí, že přidělení oprávnění zaměstnanci Zhotovitele musí být řízeno zásadou tzv. „potřeba vědět (</w:t>
      </w:r>
      <w:proofErr w:type="spellStart"/>
      <w:r w:rsidRPr="00181C2A">
        <w:rPr>
          <w:rFonts w:cs="Tahoma"/>
          <w:sz w:val="22"/>
          <w:szCs w:val="22"/>
        </w:rPr>
        <w:t>need</w:t>
      </w:r>
      <w:proofErr w:type="spellEnd"/>
      <w:r w:rsidRPr="00181C2A">
        <w:rPr>
          <w:rFonts w:cs="Tahoma"/>
          <w:sz w:val="22"/>
          <w:szCs w:val="22"/>
        </w:rPr>
        <w:t>-to-</w:t>
      </w:r>
      <w:proofErr w:type="spellStart"/>
      <w:r w:rsidRPr="00181C2A">
        <w:rPr>
          <w:rFonts w:cs="Tahoma"/>
          <w:sz w:val="22"/>
          <w:szCs w:val="22"/>
        </w:rPr>
        <w:t>know</w:t>
      </w:r>
      <w:proofErr w:type="spellEnd"/>
      <w:r w:rsidRPr="00181C2A">
        <w:rPr>
          <w:rFonts w:cs="Tahoma"/>
          <w:sz w:val="22"/>
          <w:szCs w:val="22"/>
        </w:rPr>
        <w:t xml:space="preserve"> </w:t>
      </w:r>
      <w:proofErr w:type="spellStart"/>
      <w:r w:rsidRPr="00181C2A">
        <w:rPr>
          <w:rFonts w:cs="Tahoma"/>
          <w:sz w:val="22"/>
          <w:szCs w:val="22"/>
        </w:rPr>
        <w:t>principle</w:t>
      </w:r>
      <w:proofErr w:type="spellEnd"/>
      <w:r w:rsidRPr="00181C2A">
        <w:rPr>
          <w:rFonts w:cs="Tahoma"/>
          <w:sz w:val="22"/>
          <w:szCs w:val="22"/>
        </w:rPr>
        <w:t>) a není nárokové</w:t>
      </w:r>
      <w:r>
        <w:rPr>
          <w:rFonts w:cs="Tahoma"/>
          <w:sz w:val="22"/>
          <w:szCs w:val="22"/>
        </w:rPr>
        <w:t>;</w:t>
      </w:r>
    </w:p>
    <w:p w14:paraId="65936DFB" w14:textId="77777777" w:rsidR="00F90E81" w:rsidRPr="00181C2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181C2A">
        <w:rPr>
          <w:rFonts w:cs="Tahoma"/>
          <w:sz w:val="22"/>
          <w:szCs w:val="22"/>
        </w:rPr>
        <w:t>Zhotovitel se zavazuje, že udělený přístup nesmí být sdílen více zaměstnanci Zhotovitele nebo poddodavatele Zhotovitele</w:t>
      </w:r>
      <w:r>
        <w:rPr>
          <w:rFonts w:cs="Tahoma"/>
          <w:sz w:val="22"/>
          <w:szCs w:val="22"/>
        </w:rPr>
        <w:t>;</w:t>
      </w:r>
    </w:p>
    <w:p w14:paraId="63EF23F4"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 xml:space="preserve">Zhotovitel se zavazuje, že nebude instalovat a používat žádné nástroje, které nebyly odsouhlaseny Objednatelem a jejichž užívání by mohlo ohrozit kybernetickou bezpečnost. </w:t>
      </w:r>
    </w:p>
    <w:p w14:paraId="68432573"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r>
        <w:rPr>
          <w:rFonts w:cs="Tahoma"/>
          <w:sz w:val="22"/>
          <w:szCs w:val="22"/>
        </w:rPr>
        <w:t>;</w:t>
      </w:r>
    </w:p>
    <w:p w14:paraId="73009680"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r>
        <w:rPr>
          <w:rFonts w:cs="Tahoma"/>
          <w:sz w:val="22"/>
          <w:szCs w:val="22"/>
        </w:rPr>
        <w:t>;</w:t>
      </w:r>
    </w:p>
    <w:p w14:paraId="5CD295E6" w14:textId="1680CC44" w:rsidR="00F90E81" w:rsidRPr="00AF75BA" w:rsidRDefault="00F90E81" w:rsidP="00AF75BA">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15CD777E" w14:textId="77777777" w:rsidR="00F90E81" w:rsidRPr="00920D5C" w:rsidRDefault="00F90E81" w:rsidP="00F90E81">
      <w:pPr>
        <w:pStyle w:val="Odstavecseseznamem"/>
        <w:spacing w:after="0" w:line="240" w:lineRule="auto"/>
        <w:ind w:left="714"/>
        <w:contextualSpacing w:val="0"/>
        <w:rPr>
          <w:rFonts w:cs="Tahoma"/>
          <w:sz w:val="22"/>
          <w:szCs w:val="22"/>
        </w:rPr>
      </w:pPr>
    </w:p>
    <w:p w14:paraId="066DD593" w14:textId="77777777" w:rsidR="00F90E81" w:rsidRPr="00E716D6" w:rsidRDefault="00F90E81" w:rsidP="00862216">
      <w:pPr>
        <w:pStyle w:val="ZD2nadpis"/>
        <w:numPr>
          <w:ilvl w:val="0"/>
          <w:numId w:val="35"/>
        </w:numPr>
        <w:ind w:left="426"/>
      </w:pPr>
      <w:bookmarkStart w:id="124" w:name="_Toc414525020"/>
      <w:bookmarkStart w:id="125" w:name="_Toc532824913"/>
      <w:r w:rsidRPr="00E716D6">
        <w:t>Monitorování</w:t>
      </w:r>
      <w:bookmarkStart w:id="126" w:name="_Toc414525022"/>
      <w:bookmarkEnd w:id="124"/>
      <w:r w:rsidRPr="00E716D6">
        <w:t xml:space="preserve"> činností</w:t>
      </w:r>
      <w:bookmarkEnd w:id="125"/>
    </w:p>
    <w:bookmarkEnd w:id="126"/>
    <w:p w14:paraId="2A13AD5D" w14:textId="45B9DB08" w:rsidR="00F90E81" w:rsidRPr="00AF75BA" w:rsidRDefault="00F90E81" w:rsidP="00AF75BA">
      <w:pPr>
        <w:spacing w:after="0" w:line="240" w:lineRule="auto"/>
        <w:rPr>
          <w:rFonts w:cs="Tahoma"/>
        </w:rPr>
      </w:pPr>
      <w:r w:rsidRPr="00CB49DF">
        <w:rPr>
          <w:rFonts w:cs="Tahoma"/>
        </w:rPr>
        <w:t>Zhotovitel bere na vědomí, že veškerá aktivita Zhotovitele a jeho plnění</w:t>
      </w:r>
      <w:r w:rsidRPr="00CB49DF">
        <w:rPr>
          <w:rFonts w:eastAsia="Calibri" w:cs="Tahoma"/>
        </w:rPr>
        <w:t xml:space="preserve"> realizované v rámci plnění předmětu Smlouvy</w:t>
      </w:r>
      <w:r w:rsidRPr="006033C3">
        <w:rPr>
          <w:rFonts w:cs="Tahoma"/>
        </w:rPr>
        <w:t xml:space="preserve"> nebo s ním úzce související budou Objednatelem průběžně a pravidelně monitorovány a vyhodnocovány s ohledem na obsah Smlouvy a interních dokumentů Objednatele.</w:t>
      </w:r>
    </w:p>
    <w:p w14:paraId="4FEE8B3F" w14:textId="77777777" w:rsidR="00F90E81" w:rsidRPr="00920D5C" w:rsidRDefault="00F90E81" w:rsidP="00F90E81">
      <w:pPr>
        <w:pStyle w:val="Odstavecseseznamem"/>
        <w:spacing w:after="0" w:line="240" w:lineRule="auto"/>
        <w:ind w:left="714"/>
        <w:rPr>
          <w:rFonts w:cs="Tahoma"/>
          <w:sz w:val="22"/>
          <w:szCs w:val="22"/>
        </w:rPr>
      </w:pPr>
    </w:p>
    <w:p w14:paraId="0D60CE26" w14:textId="77777777" w:rsidR="00F90E81" w:rsidRPr="00E716D6" w:rsidRDefault="00F90E81" w:rsidP="00862216">
      <w:pPr>
        <w:pStyle w:val="ZD2nadpis"/>
        <w:numPr>
          <w:ilvl w:val="0"/>
          <w:numId w:val="35"/>
        </w:numPr>
        <w:ind w:left="426"/>
      </w:pPr>
      <w:bookmarkStart w:id="127" w:name="_Toc532824914"/>
      <w:bookmarkStart w:id="128" w:name="_Toc414525023"/>
      <w:r w:rsidRPr="00E716D6">
        <w:t>Předání a převzetí plnění</w:t>
      </w:r>
      <w:bookmarkEnd w:id="127"/>
    </w:p>
    <w:bookmarkEnd w:id="128"/>
    <w:p w14:paraId="55D14E9C" w14:textId="77777777" w:rsidR="00F90E81" w:rsidRPr="006033C3" w:rsidRDefault="00F90E81" w:rsidP="00F90E81">
      <w:pPr>
        <w:spacing w:after="0" w:line="240" w:lineRule="auto"/>
        <w:rPr>
          <w:rFonts w:cs="Tahoma"/>
        </w:rPr>
      </w:pPr>
      <w:r w:rsidRPr="00CB49DF">
        <w:rPr>
          <w:rFonts w:cs="Tahoma"/>
        </w:rPr>
        <w:t>Zhotovitel se zavazuje dodržovat bezpečnostní požadavky i při předání a převzetí plnění dle této Smlouvy.</w:t>
      </w:r>
    </w:p>
    <w:p w14:paraId="59C1A976" w14:textId="77777777" w:rsidR="00F90E81" w:rsidRPr="00920D5C" w:rsidRDefault="00F90E81" w:rsidP="00F90E81">
      <w:pPr>
        <w:keepNext/>
        <w:spacing w:after="0" w:line="240" w:lineRule="auto"/>
        <w:rPr>
          <w:rFonts w:eastAsia="Lucida Sans Unicode" w:cs="Times New Roman"/>
        </w:rPr>
      </w:pPr>
      <w:r w:rsidRPr="00920D5C">
        <w:rPr>
          <w:rFonts w:eastAsia="Lucida Sans Unicode" w:cs="Times New Roman"/>
        </w:rPr>
        <w:t>Objednatel je oprávněn z důvodu nedodržení bezpečnostních požadavků včetně požadavku na předání bezpečnostní dokumentace</w:t>
      </w:r>
      <w:r w:rsidRPr="00920D5C" w:rsidDel="0001555F">
        <w:rPr>
          <w:rFonts w:eastAsia="Lucida Sans Unicode" w:cs="Times New Roman"/>
        </w:rPr>
        <w:t xml:space="preserve"> </w:t>
      </w:r>
      <w:r w:rsidRPr="00920D5C">
        <w:rPr>
          <w:rFonts w:eastAsia="Lucida Sans Unicode" w:cs="Times New Roman"/>
        </w:rPr>
        <w:t>dle této Smlouvy odmítnout převzetí (části) plnění Smlouvy.</w:t>
      </w:r>
    </w:p>
    <w:p w14:paraId="758EF831" w14:textId="77777777" w:rsidR="00F90E81" w:rsidRPr="00920D5C" w:rsidRDefault="00F90E81" w:rsidP="00F90E81">
      <w:pPr>
        <w:keepNext/>
        <w:spacing w:after="0" w:line="240" w:lineRule="auto"/>
        <w:jc w:val="both"/>
        <w:rPr>
          <w:rFonts w:eastAsia="Lucida Sans Unicode" w:cs="Times New Roman"/>
        </w:rPr>
      </w:pPr>
    </w:p>
    <w:p w14:paraId="08D47853" w14:textId="77777777" w:rsidR="00F90E81" w:rsidRPr="00E716D6" w:rsidRDefault="00F90E81" w:rsidP="00862216">
      <w:pPr>
        <w:pStyle w:val="ZD2nadpis"/>
        <w:numPr>
          <w:ilvl w:val="0"/>
          <w:numId w:val="35"/>
        </w:numPr>
        <w:ind w:left="426"/>
      </w:pPr>
      <w:bookmarkStart w:id="129" w:name="_Toc532824915"/>
      <w:r w:rsidRPr="00E716D6">
        <w:t>Likvidace dat</w:t>
      </w:r>
      <w:bookmarkEnd w:id="129"/>
    </w:p>
    <w:p w14:paraId="5A18B9D4" w14:textId="77777777" w:rsidR="00F90E81" w:rsidRPr="00E716D6" w:rsidRDefault="00F90E81" w:rsidP="00F90E81">
      <w:r w:rsidRPr="006C7278">
        <w:rPr>
          <w:rFonts w:eastAsia="Lucida Sans Unicode" w:cs="Times New Roman"/>
        </w:rPr>
        <w:t>Zhotovitel se zavazuje plnit požadavky Objednatele v oblasti likvidace dat (ať už dat na papírových médiích, dat zpracovávaných elektronicky nebo prostřednictvím jakýchkoli dalších nosičů dat).</w:t>
      </w:r>
    </w:p>
    <w:bookmarkEnd w:id="66"/>
    <w:p w14:paraId="1BC1788C" w14:textId="71CA19B2" w:rsidR="00344274" w:rsidRPr="000C5C37" w:rsidRDefault="00344274">
      <w:pPr>
        <w:rPr>
          <w:rFonts w:eastAsiaTheme="majorEastAsia" w:cstheme="majorBidi"/>
          <w:b/>
          <w:bCs/>
          <w:sz w:val="28"/>
          <w:lang w:eastAsia="en-US"/>
        </w:rPr>
      </w:pPr>
    </w:p>
    <w:sectPr w:rsidR="00344274" w:rsidRPr="000C5C37" w:rsidSect="00AD4420">
      <w:headerReference w:type="default" r:id="rId12"/>
      <w:footerReference w:type="default" r:id="rId13"/>
      <w:pgSz w:w="11906" w:h="16838"/>
      <w:pgMar w:top="1418" w:right="1304" w:bottom="1418" w:left="119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D9295" w14:textId="77777777" w:rsidR="00865314" w:rsidRDefault="00865314" w:rsidP="00401355">
      <w:pPr>
        <w:spacing w:after="0" w:line="240" w:lineRule="auto"/>
      </w:pPr>
      <w:r>
        <w:separator/>
      </w:r>
    </w:p>
  </w:endnote>
  <w:endnote w:type="continuationSeparator" w:id="0">
    <w:p w14:paraId="6885076E" w14:textId="77777777" w:rsidR="00865314" w:rsidRDefault="00865314"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F16B4" w14:textId="23A09EA0" w:rsidR="00C32CD4" w:rsidRDefault="00C32CD4" w:rsidP="00AE3D97">
    <w:pPr>
      <w:pStyle w:val="Zpat"/>
      <w:jc w:val="right"/>
    </w:pPr>
    <w:r>
      <w:rPr>
        <w:rFonts w:cs="Arial"/>
        <w:sz w:val="20"/>
      </w:rPr>
      <w:t xml:space="preserve">                                                          </w:t>
    </w: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573608">
      <w:rPr>
        <w:rFonts w:cs="Arial"/>
        <w:b/>
        <w:noProof/>
        <w:sz w:val="20"/>
        <w:szCs w:val="20"/>
      </w:rPr>
      <w:t>7</w:t>
    </w:r>
    <w:r w:rsidRPr="00913B7F">
      <w:rPr>
        <w:rFonts w:cs="Arial"/>
        <w:b/>
        <w:sz w:val="20"/>
        <w:szCs w:val="20"/>
      </w:rPr>
      <w:fldChar w:fldCharType="end"/>
    </w:r>
  </w:p>
  <w:p w14:paraId="68AD5773" w14:textId="7D44AB5D" w:rsidR="00E71EFC" w:rsidRDefault="00E71EFC" w:rsidP="00E71E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BEAD2" w14:textId="77777777" w:rsidR="00865314" w:rsidRDefault="00865314" w:rsidP="00401355">
      <w:pPr>
        <w:spacing w:after="0" w:line="240" w:lineRule="auto"/>
      </w:pPr>
      <w:r>
        <w:separator/>
      </w:r>
    </w:p>
  </w:footnote>
  <w:footnote w:type="continuationSeparator" w:id="0">
    <w:p w14:paraId="5272755A" w14:textId="77777777" w:rsidR="00865314" w:rsidRDefault="00865314"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D88B7" w14:textId="558BD009" w:rsidR="00E71EFC" w:rsidRDefault="00F47826" w:rsidP="00E71EFC">
    <w:pPr>
      <w:spacing w:after="0"/>
    </w:pPr>
    <w:r>
      <w:rPr>
        <w:noProof/>
      </w:rPr>
      <w:drawing>
        <wp:anchor distT="0" distB="0" distL="114300" distR="114300" simplePos="0" relativeHeight="251659264" behindDoc="0" locked="0" layoutInCell="1" allowOverlap="1" wp14:anchorId="1347B435" wp14:editId="140E2C6E">
          <wp:simplePos x="0" y="0"/>
          <wp:positionH relativeFrom="margin">
            <wp:align>right</wp:align>
          </wp:positionH>
          <wp:positionV relativeFrom="paragraph">
            <wp:posOffset>-261620</wp:posOffset>
          </wp:positionV>
          <wp:extent cx="2109600" cy="565200"/>
          <wp:effectExtent l="0" t="0" r="5080" b="6350"/>
          <wp:wrapNone/>
          <wp:docPr id="2"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600" cy="565200"/>
                  </a:xfrm>
                  <a:prstGeom prst="rect">
                    <a:avLst/>
                  </a:prstGeom>
                  <a:noFill/>
                </pic:spPr>
              </pic:pic>
            </a:graphicData>
          </a:graphic>
          <wp14:sizeRelH relativeFrom="margin">
            <wp14:pctWidth>0</wp14:pctWidth>
          </wp14:sizeRelH>
          <wp14:sizeRelV relativeFrom="margin">
            <wp14:pctHeight>0</wp14:pctHeight>
          </wp14:sizeRelV>
        </wp:anchor>
      </w:drawing>
    </w:r>
    <w:r w:rsidR="00312B24" w:rsidRPr="00312B24">
      <w:t xml:space="preserve"> </w:t>
    </w:r>
  </w:p>
  <w:p w14:paraId="23171B04" w14:textId="36C3FC19" w:rsidR="00380D3B" w:rsidRDefault="00380D3B" w:rsidP="007E670B">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6pt;height:35.6pt" o:bullet="t">
        <v:imagedata r:id="rId1" o:title="odrazka_smm"/>
      </v:shape>
    </w:pic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0"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2"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1"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535705146">
    <w:abstractNumId w:val="4"/>
  </w:num>
  <w:num w:numId="2" w16cid:durableId="1723141315">
    <w:abstractNumId w:val="30"/>
  </w:num>
  <w:num w:numId="3" w16cid:durableId="494881516">
    <w:abstractNumId w:val="28"/>
  </w:num>
  <w:num w:numId="4" w16cid:durableId="241530010">
    <w:abstractNumId w:val="26"/>
  </w:num>
  <w:num w:numId="5" w16cid:durableId="1403793378">
    <w:abstractNumId w:val="6"/>
  </w:num>
  <w:num w:numId="6" w16cid:durableId="1398897223">
    <w:abstractNumId w:val="31"/>
  </w:num>
  <w:num w:numId="7" w16cid:durableId="1123960664">
    <w:abstractNumId w:val="18"/>
  </w:num>
  <w:num w:numId="8" w16cid:durableId="371923818">
    <w:abstractNumId w:val="7"/>
  </w:num>
  <w:num w:numId="9" w16cid:durableId="528833953">
    <w:abstractNumId w:val="17"/>
  </w:num>
  <w:num w:numId="10" w16cid:durableId="1592590914">
    <w:abstractNumId w:val="15"/>
  </w:num>
  <w:num w:numId="11" w16cid:durableId="543368331">
    <w:abstractNumId w:val="27"/>
  </w:num>
  <w:num w:numId="12" w16cid:durableId="1514876773">
    <w:abstractNumId w:val="22"/>
  </w:num>
  <w:num w:numId="13" w16cid:durableId="30613313">
    <w:abstractNumId w:val="14"/>
  </w:num>
  <w:num w:numId="14" w16cid:durableId="1374618072">
    <w:abstractNumId w:val="12"/>
  </w:num>
  <w:num w:numId="15" w16cid:durableId="1607998231">
    <w:abstractNumId w:val="24"/>
  </w:num>
  <w:num w:numId="16" w16cid:durableId="491259305">
    <w:abstractNumId w:val="23"/>
  </w:num>
  <w:num w:numId="17" w16cid:durableId="217666970">
    <w:abstractNumId w:val="19"/>
  </w:num>
  <w:num w:numId="18" w16cid:durableId="897742816">
    <w:abstractNumId w:val="5"/>
  </w:num>
  <w:num w:numId="19" w16cid:durableId="48384756">
    <w:abstractNumId w:val="33"/>
  </w:num>
  <w:num w:numId="20" w16cid:durableId="832529348">
    <w:abstractNumId w:val="9"/>
  </w:num>
  <w:num w:numId="21" w16cid:durableId="902064329">
    <w:abstractNumId w:val="34"/>
  </w:num>
  <w:num w:numId="22" w16cid:durableId="1512063508">
    <w:abstractNumId w:val="11"/>
  </w:num>
  <w:num w:numId="23" w16cid:durableId="426999326">
    <w:abstractNumId w:val="8"/>
  </w:num>
  <w:num w:numId="24" w16cid:durableId="296028398">
    <w:abstractNumId w:val="20"/>
  </w:num>
  <w:num w:numId="25" w16cid:durableId="712774208">
    <w:abstractNumId w:val="1"/>
  </w:num>
  <w:num w:numId="26" w16cid:durableId="2073575421">
    <w:abstractNumId w:val="32"/>
  </w:num>
  <w:num w:numId="27" w16cid:durableId="1931502218">
    <w:abstractNumId w:val="10"/>
  </w:num>
  <w:num w:numId="28" w16cid:durableId="1291012738">
    <w:abstractNumId w:val="29"/>
  </w:num>
  <w:num w:numId="29" w16cid:durableId="298149629">
    <w:abstractNumId w:val="2"/>
  </w:num>
  <w:num w:numId="30" w16cid:durableId="973372980">
    <w:abstractNumId w:val="25"/>
  </w:num>
  <w:num w:numId="31" w16cid:durableId="746417761">
    <w:abstractNumId w:val="21"/>
  </w:num>
  <w:num w:numId="32" w16cid:durableId="615645837">
    <w:abstractNumId w:val="0"/>
  </w:num>
  <w:num w:numId="33" w16cid:durableId="2097168799">
    <w:abstractNumId w:val="13"/>
  </w:num>
  <w:num w:numId="34" w16cid:durableId="1013409983">
    <w:abstractNumId w:val="3"/>
  </w:num>
  <w:num w:numId="35" w16cid:durableId="641008458">
    <w:abstractNumId w:val="16"/>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hideGrammaticalErrors/>
  <w:proofState w:spelling="clean" w:grammar="clean"/>
  <w:trackRevisions/>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06B21"/>
    <w:rsid w:val="00010184"/>
    <w:rsid w:val="00010C32"/>
    <w:rsid w:val="00011B24"/>
    <w:rsid w:val="00013467"/>
    <w:rsid w:val="000163A7"/>
    <w:rsid w:val="000234AA"/>
    <w:rsid w:val="00031545"/>
    <w:rsid w:val="000328BF"/>
    <w:rsid w:val="000344B5"/>
    <w:rsid w:val="00035CDC"/>
    <w:rsid w:val="000370A3"/>
    <w:rsid w:val="00042E42"/>
    <w:rsid w:val="0004756F"/>
    <w:rsid w:val="00050AAF"/>
    <w:rsid w:val="000538C3"/>
    <w:rsid w:val="000538D0"/>
    <w:rsid w:val="000563D4"/>
    <w:rsid w:val="000572EA"/>
    <w:rsid w:val="00062385"/>
    <w:rsid w:val="00070213"/>
    <w:rsid w:val="00072741"/>
    <w:rsid w:val="00073891"/>
    <w:rsid w:val="000756A6"/>
    <w:rsid w:val="00075CC4"/>
    <w:rsid w:val="000766C2"/>
    <w:rsid w:val="000769C2"/>
    <w:rsid w:val="00076A25"/>
    <w:rsid w:val="000778E9"/>
    <w:rsid w:val="0008289B"/>
    <w:rsid w:val="0008335A"/>
    <w:rsid w:val="0008461B"/>
    <w:rsid w:val="00090922"/>
    <w:rsid w:val="00090DFD"/>
    <w:rsid w:val="000917E4"/>
    <w:rsid w:val="00094A2A"/>
    <w:rsid w:val="00095115"/>
    <w:rsid w:val="000952F0"/>
    <w:rsid w:val="000A36A1"/>
    <w:rsid w:val="000A691F"/>
    <w:rsid w:val="000A7EF8"/>
    <w:rsid w:val="000B2FAF"/>
    <w:rsid w:val="000B61B2"/>
    <w:rsid w:val="000B7283"/>
    <w:rsid w:val="000C0DD0"/>
    <w:rsid w:val="000C4A80"/>
    <w:rsid w:val="000C5C37"/>
    <w:rsid w:val="000C77CD"/>
    <w:rsid w:val="000D1C47"/>
    <w:rsid w:val="000D676F"/>
    <w:rsid w:val="000E103A"/>
    <w:rsid w:val="000E2621"/>
    <w:rsid w:val="000E337C"/>
    <w:rsid w:val="000E3EEE"/>
    <w:rsid w:val="000E6888"/>
    <w:rsid w:val="000F0A30"/>
    <w:rsid w:val="000F1E80"/>
    <w:rsid w:val="000F643C"/>
    <w:rsid w:val="000F7B16"/>
    <w:rsid w:val="000F7F26"/>
    <w:rsid w:val="00102616"/>
    <w:rsid w:val="00105ADF"/>
    <w:rsid w:val="00106F37"/>
    <w:rsid w:val="00110E47"/>
    <w:rsid w:val="001140FF"/>
    <w:rsid w:val="00115A28"/>
    <w:rsid w:val="0011662D"/>
    <w:rsid w:val="0011794D"/>
    <w:rsid w:val="00117C3D"/>
    <w:rsid w:val="0012019F"/>
    <w:rsid w:val="0012321B"/>
    <w:rsid w:val="00123B8D"/>
    <w:rsid w:val="001272B8"/>
    <w:rsid w:val="001274E8"/>
    <w:rsid w:val="00137440"/>
    <w:rsid w:val="00141482"/>
    <w:rsid w:val="00143FF4"/>
    <w:rsid w:val="001441AD"/>
    <w:rsid w:val="00144FA0"/>
    <w:rsid w:val="00151B2B"/>
    <w:rsid w:val="001536EE"/>
    <w:rsid w:val="00155CB2"/>
    <w:rsid w:val="00156CE6"/>
    <w:rsid w:val="00160E43"/>
    <w:rsid w:val="001616F5"/>
    <w:rsid w:val="0016185C"/>
    <w:rsid w:val="001633AF"/>
    <w:rsid w:val="0016463C"/>
    <w:rsid w:val="00165BD0"/>
    <w:rsid w:val="001714F5"/>
    <w:rsid w:val="001742BB"/>
    <w:rsid w:val="00176F7D"/>
    <w:rsid w:val="0018163B"/>
    <w:rsid w:val="00183B0F"/>
    <w:rsid w:val="00184B7A"/>
    <w:rsid w:val="0018523D"/>
    <w:rsid w:val="00185360"/>
    <w:rsid w:val="0018542D"/>
    <w:rsid w:val="00186E5E"/>
    <w:rsid w:val="00196D34"/>
    <w:rsid w:val="001A5A4F"/>
    <w:rsid w:val="001A62A2"/>
    <w:rsid w:val="001A7A83"/>
    <w:rsid w:val="001B09E1"/>
    <w:rsid w:val="001B3521"/>
    <w:rsid w:val="001C0696"/>
    <w:rsid w:val="001C2FDA"/>
    <w:rsid w:val="001C5468"/>
    <w:rsid w:val="001C7E2E"/>
    <w:rsid w:val="001D633B"/>
    <w:rsid w:val="001E4174"/>
    <w:rsid w:val="001E5416"/>
    <w:rsid w:val="001E5DBA"/>
    <w:rsid w:val="001F1AB6"/>
    <w:rsid w:val="001F1E10"/>
    <w:rsid w:val="00201B10"/>
    <w:rsid w:val="002026BC"/>
    <w:rsid w:val="002038DB"/>
    <w:rsid w:val="002043AC"/>
    <w:rsid w:val="002048FB"/>
    <w:rsid w:val="0020707F"/>
    <w:rsid w:val="00207127"/>
    <w:rsid w:val="0021306B"/>
    <w:rsid w:val="00216B26"/>
    <w:rsid w:val="00216C78"/>
    <w:rsid w:val="00217056"/>
    <w:rsid w:val="00222198"/>
    <w:rsid w:val="00223CC3"/>
    <w:rsid w:val="00224094"/>
    <w:rsid w:val="00227D6C"/>
    <w:rsid w:val="00233D8C"/>
    <w:rsid w:val="0023572F"/>
    <w:rsid w:val="00241E82"/>
    <w:rsid w:val="00246611"/>
    <w:rsid w:val="0024684A"/>
    <w:rsid w:val="00250B18"/>
    <w:rsid w:val="002527F3"/>
    <w:rsid w:val="0025293A"/>
    <w:rsid w:val="0025678A"/>
    <w:rsid w:val="00265C23"/>
    <w:rsid w:val="002669C6"/>
    <w:rsid w:val="00271949"/>
    <w:rsid w:val="00271C49"/>
    <w:rsid w:val="00275747"/>
    <w:rsid w:val="002767BB"/>
    <w:rsid w:val="002771D7"/>
    <w:rsid w:val="002826F3"/>
    <w:rsid w:val="0028467E"/>
    <w:rsid w:val="00285FDE"/>
    <w:rsid w:val="002923D5"/>
    <w:rsid w:val="0029570A"/>
    <w:rsid w:val="002A2607"/>
    <w:rsid w:val="002A2D80"/>
    <w:rsid w:val="002B1962"/>
    <w:rsid w:val="002B3816"/>
    <w:rsid w:val="002B4DF5"/>
    <w:rsid w:val="002B533D"/>
    <w:rsid w:val="002C1369"/>
    <w:rsid w:val="002C1979"/>
    <w:rsid w:val="002C5802"/>
    <w:rsid w:val="002C6373"/>
    <w:rsid w:val="002C7888"/>
    <w:rsid w:val="002C7A70"/>
    <w:rsid w:val="002D0A23"/>
    <w:rsid w:val="002D1686"/>
    <w:rsid w:val="002D220D"/>
    <w:rsid w:val="002D300F"/>
    <w:rsid w:val="002D6B4A"/>
    <w:rsid w:val="002D70C8"/>
    <w:rsid w:val="002E1392"/>
    <w:rsid w:val="002E235E"/>
    <w:rsid w:val="002E2896"/>
    <w:rsid w:val="002E44D0"/>
    <w:rsid w:val="002E6964"/>
    <w:rsid w:val="002E6E4F"/>
    <w:rsid w:val="002E7365"/>
    <w:rsid w:val="002E746B"/>
    <w:rsid w:val="002F150E"/>
    <w:rsid w:val="003007B4"/>
    <w:rsid w:val="00301B43"/>
    <w:rsid w:val="003020A5"/>
    <w:rsid w:val="00302C86"/>
    <w:rsid w:val="00303A1F"/>
    <w:rsid w:val="00303B87"/>
    <w:rsid w:val="00304A16"/>
    <w:rsid w:val="00304C97"/>
    <w:rsid w:val="003053BD"/>
    <w:rsid w:val="00312B24"/>
    <w:rsid w:val="00312DC5"/>
    <w:rsid w:val="00312FBE"/>
    <w:rsid w:val="003212E2"/>
    <w:rsid w:val="003220A8"/>
    <w:rsid w:val="00322B36"/>
    <w:rsid w:val="0032400D"/>
    <w:rsid w:val="00325829"/>
    <w:rsid w:val="0032698D"/>
    <w:rsid w:val="0032765C"/>
    <w:rsid w:val="003325E9"/>
    <w:rsid w:val="003330BC"/>
    <w:rsid w:val="00334408"/>
    <w:rsid w:val="003369B8"/>
    <w:rsid w:val="00344274"/>
    <w:rsid w:val="00345D41"/>
    <w:rsid w:val="00351CC7"/>
    <w:rsid w:val="00352F7F"/>
    <w:rsid w:val="0035440D"/>
    <w:rsid w:val="003561F2"/>
    <w:rsid w:val="0036080A"/>
    <w:rsid w:val="00364984"/>
    <w:rsid w:val="00365C42"/>
    <w:rsid w:val="003665DA"/>
    <w:rsid w:val="00366DE5"/>
    <w:rsid w:val="00370750"/>
    <w:rsid w:val="00370AE0"/>
    <w:rsid w:val="00372CD5"/>
    <w:rsid w:val="00380D3B"/>
    <w:rsid w:val="00382B79"/>
    <w:rsid w:val="00384CA4"/>
    <w:rsid w:val="00385983"/>
    <w:rsid w:val="0038601E"/>
    <w:rsid w:val="00387D9B"/>
    <w:rsid w:val="00393704"/>
    <w:rsid w:val="00393AC0"/>
    <w:rsid w:val="00393B1C"/>
    <w:rsid w:val="0039631A"/>
    <w:rsid w:val="003A17A3"/>
    <w:rsid w:val="003A4637"/>
    <w:rsid w:val="003A4746"/>
    <w:rsid w:val="003A5436"/>
    <w:rsid w:val="003A599F"/>
    <w:rsid w:val="003A67FB"/>
    <w:rsid w:val="003A6BE1"/>
    <w:rsid w:val="003A72C2"/>
    <w:rsid w:val="003B103C"/>
    <w:rsid w:val="003B7966"/>
    <w:rsid w:val="003C518C"/>
    <w:rsid w:val="003D2E73"/>
    <w:rsid w:val="003D3CB5"/>
    <w:rsid w:val="003D67D0"/>
    <w:rsid w:val="003D6E94"/>
    <w:rsid w:val="003E1F9E"/>
    <w:rsid w:val="003E4AB5"/>
    <w:rsid w:val="003E7194"/>
    <w:rsid w:val="003E7CDC"/>
    <w:rsid w:val="003F3995"/>
    <w:rsid w:val="00401355"/>
    <w:rsid w:val="00403F0B"/>
    <w:rsid w:val="0041138B"/>
    <w:rsid w:val="00414918"/>
    <w:rsid w:val="00414996"/>
    <w:rsid w:val="00414E80"/>
    <w:rsid w:val="004152B1"/>
    <w:rsid w:val="00416D5D"/>
    <w:rsid w:val="004178FC"/>
    <w:rsid w:val="00420FB8"/>
    <w:rsid w:val="0042231E"/>
    <w:rsid w:val="00422C02"/>
    <w:rsid w:val="00425258"/>
    <w:rsid w:val="00426861"/>
    <w:rsid w:val="00432DD2"/>
    <w:rsid w:val="004356D7"/>
    <w:rsid w:val="0043673B"/>
    <w:rsid w:val="0043760B"/>
    <w:rsid w:val="00441056"/>
    <w:rsid w:val="0044348F"/>
    <w:rsid w:val="00446CB2"/>
    <w:rsid w:val="0044720E"/>
    <w:rsid w:val="00451159"/>
    <w:rsid w:val="00452F3C"/>
    <w:rsid w:val="004552C3"/>
    <w:rsid w:val="00466624"/>
    <w:rsid w:val="00467117"/>
    <w:rsid w:val="004705E9"/>
    <w:rsid w:val="00472FE7"/>
    <w:rsid w:val="00480FF6"/>
    <w:rsid w:val="004821C6"/>
    <w:rsid w:val="00482F2F"/>
    <w:rsid w:val="004859E2"/>
    <w:rsid w:val="004903FC"/>
    <w:rsid w:val="00490411"/>
    <w:rsid w:val="004911F2"/>
    <w:rsid w:val="00491AE7"/>
    <w:rsid w:val="004A077E"/>
    <w:rsid w:val="004A0BAF"/>
    <w:rsid w:val="004A1D9D"/>
    <w:rsid w:val="004A307F"/>
    <w:rsid w:val="004A4DDF"/>
    <w:rsid w:val="004B069A"/>
    <w:rsid w:val="004B11E2"/>
    <w:rsid w:val="004B123A"/>
    <w:rsid w:val="004B5527"/>
    <w:rsid w:val="004C0F12"/>
    <w:rsid w:val="004C7EB2"/>
    <w:rsid w:val="004D06B1"/>
    <w:rsid w:val="004D0AA9"/>
    <w:rsid w:val="004D13D0"/>
    <w:rsid w:val="004D156E"/>
    <w:rsid w:val="004D7917"/>
    <w:rsid w:val="004E483F"/>
    <w:rsid w:val="004E76A5"/>
    <w:rsid w:val="004F22D2"/>
    <w:rsid w:val="004F3E4D"/>
    <w:rsid w:val="004F44BC"/>
    <w:rsid w:val="00502050"/>
    <w:rsid w:val="005065E3"/>
    <w:rsid w:val="00506DD6"/>
    <w:rsid w:val="00507596"/>
    <w:rsid w:val="005108CE"/>
    <w:rsid w:val="00510A0C"/>
    <w:rsid w:val="00514AF9"/>
    <w:rsid w:val="00517806"/>
    <w:rsid w:val="00520139"/>
    <w:rsid w:val="00522D8C"/>
    <w:rsid w:val="00523C34"/>
    <w:rsid w:val="0052461D"/>
    <w:rsid w:val="005319DB"/>
    <w:rsid w:val="00532926"/>
    <w:rsid w:val="0053321D"/>
    <w:rsid w:val="00535A98"/>
    <w:rsid w:val="00535F9E"/>
    <w:rsid w:val="00536880"/>
    <w:rsid w:val="00541817"/>
    <w:rsid w:val="00544602"/>
    <w:rsid w:val="00545DD1"/>
    <w:rsid w:val="00547F20"/>
    <w:rsid w:val="00552864"/>
    <w:rsid w:val="005556EB"/>
    <w:rsid w:val="00556072"/>
    <w:rsid w:val="00556A17"/>
    <w:rsid w:val="00557193"/>
    <w:rsid w:val="00557F88"/>
    <w:rsid w:val="005608D7"/>
    <w:rsid w:val="0056154C"/>
    <w:rsid w:val="00562AB7"/>
    <w:rsid w:val="00563031"/>
    <w:rsid w:val="0056343A"/>
    <w:rsid w:val="00563E94"/>
    <w:rsid w:val="005644D4"/>
    <w:rsid w:val="00565887"/>
    <w:rsid w:val="00565AFA"/>
    <w:rsid w:val="00573608"/>
    <w:rsid w:val="00573938"/>
    <w:rsid w:val="00573A66"/>
    <w:rsid w:val="00575531"/>
    <w:rsid w:val="005805F7"/>
    <w:rsid w:val="00581AB9"/>
    <w:rsid w:val="00581D5C"/>
    <w:rsid w:val="0058593F"/>
    <w:rsid w:val="00587198"/>
    <w:rsid w:val="00587EF1"/>
    <w:rsid w:val="00591F8A"/>
    <w:rsid w:val="00592B34"/>
    <w:rsid w:val="00592E8E"/>
    <w:rsid w:val="00594270"/>
    <w:rsid w:val="005943A6"/>
    <w:rsid w:val="00596B52"/>
    <w:rsid w:val="005A1BA8"/>
    <w:rsid w:val="005A4A51"/>
    <w:rsid w:val="005B4392"/>
    <w:rsid w:val="005C0549"/>
    <w:rsid w:val="005C08C5"/>
    <w:rsid w:val="005C1633"/>
    <w:rsid w:val="005C34C2"/>
    <w:rsid w:val="005D3202"/>
    <w:rsid w:val="005D46CF"/>
    <w:rsid w:val="005D49F7"/>
    <w:rsid w:val="005D7B45"/>
    <w:rsid w:val="005E1C7C"/>
    <w:rsid w:val="005E5D6F"/>
    <w:rsid w:val="005E5FFE"/>
    <w:rsid w:val="005F16B8"/>
    <w:rsid w:val="005F3588"/>
    <w:rsid w:val="005F37EC"/>
    <w:rsid w:val="005F450C"/>
    <w:rsid w:val="00600717"/>
    <w:rsid w:val="00604BDD"/>
    <w:rsid w:val="00605F50"/>
    <w:rsid w:val="00606388"/>
    <w:rsid w:val="00606DA8"/>
    <w:rsid w:val="00611E40"/>
    <w:rsid w:val="00613308"/>
    <w:rsid w:val="00613AE5"/>
    <w:rsid w:val="006165B5"/>
    <w:rsid w:val="00616E4A"/>
    <w:rsid w:val="006272B4"/>
    <w:rsid w:val="00633A78"/>
    <w:rsid w:val="006340B6"/>
    <w:rsid w:val="006368EF"/>
    <w:rsid w:val="00640A13"/>
    <w:rsid w:val="00641A01"/>
    <w:rsid w:val="00642711"/>
    <w:rsid w:val="00646339"/>
    <w:rsid w:val="0064699E"/>
    <w:rsid w:val="00650BAF"/>
    <w:rsid w:val="00651661"/>
    <w:rsid w:val="00653D07"/>
    <w:rsid w:val="006577F1"/>
    <w:rsid w:val="00657EB4"/>
    <w:rsid w:val="00661EAE"/>
    <w:rsid w:val="00664161"/>
    <w:rsid w:val="00666930"/>
    <w:rsid w:val="00671D96"/>
    <w:rsid w:val="00672363"/>
    <w:rsid w:val="0067560F"/>
    <w:rsid w:val="006777DD"/>
    <w:rsid w:val="006823D3"/>
    <w:rsid w:val="00683922"/>
    <w:rsid w:val="0068487D"/>
    <w:rsid w:val="00686021"/>
    <w:rsid w:val="006869C6"/>
    <w:rsid w:val="00690884"/>
    <w:rsid w:val="00695AA6"/>
    <w:rsid w:val="0069694E"/>
    <w:rsid w:val="00696BC8"/>
    <w:rsid w:val="006A0C86"/>
    <w:rsid w:val="006A3906"/>
    <w:rsid w:val="006A4306"/>
    <w:rsid w:val="006A6FAD"/>
    <w:rsid w:val="006B477C"/>
    <w:rsid w:val="006C0D3A"/>
    <w:rsid w:val="006C1952"/>
    <w:rsid w:val="006C1D85"/>
    <w:rsid w:val="006C6B36"/>
    <w:rsid w:val="006C6BD0"/>
    <w:rsid w:val="006D0327"/>
    <w:rsid w:val="006D3B74"/>
    <w:rsid w:val="006D3E19"/>
    <w:rsid w:val="006D71D3"/>
    <w:rsid w:val="006E37FE"/>
    <w:rsid w:val="006E5F49"/>
    <w:rsid w:val="006E62B1"/>
    <w:rsid w:val="006E74C8"/>
    <w:rsid w:val="006F01B5"/>
    <w:rsid w:val="006F64B7"/>
    <w:rsid w:val="006F7883"/>
    <w:rsid w:val="00701C7E"/>
    <w:rsid w:val="0070211D"/>
    <w:rsid w:val="00702DCC"/>
    <w:rsid w:val="00704325"/>
    <w:rsid w:val="007109B7"/>
    <w:rsid w:val="00716225"/>
    <w:rsid w:val="00716C1E"/>
    <w:rsid w:val="007177F3"/>
    <w:rsid w:val="00720826"/>
    <w:rsid w:val="007217E7"/>
    <w:rsid w:val="007223DD"/>
    <w:rsid w:val="007235B2"/>
    <w:rsid w:val="00725D19"/>
    <w:rsid w:val="00727373"/>
    <w:rsid w:val="00732016"/>
    <w:rsid w:val="00732482"/>
    <w:rsid w:val="00733E7F"/>
    <w:rsid w:val="007345F2"/>
    <w:rsid w:val="00734EE6"/>
    <w:rsid w:val="00736BD1"/>
    <w:rsid w:val="00742F61"/>
    <w:rsid w:val="00743B30"/>
    <w:rsid w:val="00745F78"/>
    <w:rsid w:val="00747F9B"/>
    <w:rsid w:val="007523C5"/>
    <w:rsid w:val="007524B3"/>
    <w:rsid w:val="0075284F"/>
    <w:rsid w:val="00754B7F"/>
    <w:rsid w:val="007577D2"/>
    <w:rsid w:val="0076170F"/>
    <w:rsid w:val="007647DA"/>
    <w:rsid w:val="007655C8"/>
    <w:rsid w:val="00771D5B"/>
    <w:rsid w:val="007770E1"/>
    <w:rsid w:val="00781313"/>
    <w:rsid w:val="00781731"/>
    <w:rsid w:val="00781B32"/>
    <w:rsid w:val="00782E47"/>
    <w:rsid w:val="00783E23"/>
    <w:rsid w:val="00795742"/>
    <w:rsid w:val="00796B6F"/>
    <w:rsid w:val="007A0C5D"/>
    <w:rsid w:val="007A2287"/>
    <w:rsid w:val="007B070D"/>
    <w:rsid w:val="007B0A73"/>
    <w:rsid w:val="007B3E68"/>
    <w:rsid w:val="007C5DB2"/>
    <w:rsid w:val="007C65A0"/>
    <w:rsid w:val="007C7A85"/>
    <w:rsid w:val="007C7F01"/>
    <w:rsid w:val="007D03A8"/>
    <w:rsid w:val="007D1F73"/>
    <w:rsid w:val="007D28B5"/>
    <w:rsid w:val="007D3944"/>
    <w:rsid w:val="007E02B8"/>
    <w:rsid w:val="007E4B2D"/>
    <w:rsid w:val="007E670B"/>
    <w:rsid w:val="007E68F3"/>
    <w:rsid w:val="007E7B31"/>
    <w:rsid w:val="007F11ED"/>
    <w:rsid w:val="007F1F18"/>
    <w:rsid w:val="007F62BA"/>
    <w:rsid w:val="007F74CF"/>
    <w:rsid w:val="00800D41"/>
    <w:rsid w:val="00801329"/>
    <w:rsid w:val="00802B46"/>
    <w:rsid w:val="00802E92"/>
    <w:rsid w:val="0080441F"/>
    <w:rsid w:val="00804683"/>
    <w:rsid w:val="008071A0"/>
    <w:rsid w:val="00811D72"/>
    <w:rsid w:val="008136F7"/>
    <w:rsid w:val="008175A4"/>
    <w:rsid w:val="00820273"/>
    <w:rsid w:val="008237BC"/>
    <w:rsid w:val="00833D7D"/>
    <w:rsid w:val="008364A0"/>
    <w:rsid w:val="008376F5"/>
    <w:rsid w:val="00837FDD"/>
    <w:rsid w:val="00842BE8"/>
    <w:rsid w:val="008431CA"/>
    <w:rsid w:val="00843837"/>
    <w:rsid w:val="00843FEC"/>
    <w:rsid w:val="0084485A"/>
    <w:rsid w:val="00844A39"/>
    <w:rsid w:val="008527E2"/>
    <w:rsid w:val="00852D2F"/>
    <w:rsid w:val="00857815"/>
    <w:rsid w:val="00857D09"/>
    <w:rsid w:val="00862216"/>
    <w:rsid w:val="00863042"/>
    <w:rsid w:val="0086368D"/>
    <w:rsid w:val="00863EC7"/>
    <w:rsid w:val="008645AE"/>
    <w:rsid w:val="00865314"/>
    <w:rsid w:val="0086656D"/>
    <w:rsid w:val="008677B1"/>
    <w:rsid w:val="008766DA"/>
    <w:rsid w:val="00882B3D"/>
    <w:rsid w:val="0088513B"/>
    <w:rsid w:val="008851AA"/>
    <w:rsid w:val="00890B53"/>
    <w:rsid w:val="00892ED8"/>
    <w:rsid w:val="008952A1"/>
    <w:rsid w:val="008958C8"/>
    <w:rsid w:val="00897F75"/>
    <w:rsid w:val="008A0A8C"/>
    <w:rsid w:val="008A2743"/>
    <w:rsid w:val="008A3692"/>
    <w:rsid w:val="008A37AD"/>
    <w:rsid w:val="008A4528"/>
    <w:rsid w:val="008A5DCE"/>
    <w:rsid w:val="008A6FEC"/>
    <w:rsid w:val="008A77DE"/>
    <w:rsid w:val="008A7F15"/>
    <w:rsid w:val="008B0A68"/>
    <w:rsid w:val="008B119E"/>
    <w:rsid w:val="008B1F32"/>
    <w:rsid w:val="008B6C84"/>
    <w:rsid w:val="008B75AB"/>
    <w:rsid w:val="008C0063"/>
    <w:rsid w:val="008C4A81"/>
    <w:rsid w:val="008C5F35"/>
    <w:rsid w:val="008D1637"/>
    <w:rsid w:val="008D23CD"/>
    <w:rsid w:val="008D5A85"/>
    <w:rsid w:val="008D6115"/>
    <w:rsid w:val="008D62B5"/>
    <w:rsid w:val="008E0694"/>
    <w:rsid w:val="008E4920"/>
    <w:rsid w:val="008E58FC"/>
    <w:rsid w:val="008F3879"/>
    <w:rsid w:val="008F4607"/>
    <w:rsid w:val="008F4DD9"/>
    <w:rsid w:val="008F505A"/>
    <w:rsid w:val="008F5857"/>
    <w:rsid w:val="008F6619"/>
    <w:rsid w:val="009000C6"/>
    <w:rsid w:val="00900656"/>
    <w:rsid w:val="00900D1A"/>
    <w:rsid w:val="00901631"/>
    <w:rsid w:val="00904800"/>
    <w:rsid w:val="00904AAB"/>
    <w:rsid w:val="00904F90"/>
    <w:rsid w:val="00905D41"/>
    <w:rsid w:val="009126D1"/>
    <w:rsid w:val="00915ABE"/>
    <w:rsid w:val="00916A73"/>
    <w:rsid w:val="009179D2"/>
    <w:rsid w:val="00922B0D"/>
    <w:rsid w:val="00923085"/>
    <w:rsid w:val="00923852"/>
    <w:rsid w:val="00923C21"/>
    <w:rsid w:val="009264A9"/>
    <w:rsid w:val="009269D1"/>
    <w:rsid w:val="00927152"/>
    <w:rsid w:val="00927725"/>
    <w:rsid w:val="009305D5"/>
    <w:rsid w:val="00931DFE"/>
    <w:rsid w:val="00936B4B"/>
    <w:rsid w:val="00937683"/>
    <w:rsid w:val="00937F9B"/>
    <w:rsid w:val="00940C53"/>
    <w:rsid w:val="00941233"/>
    <w:rsid w:val="00943E2F"/>
    <w:rsid w:val="009461FC"/>
    <w:rsid w:val="009511ED"/>
    <w:rsid w:val="0095245E"/>
    <w:rsid w:val="00956CC3"/>
    <w:rsid w:val="009572E7"/>
    <w:rsid w:val="00957F22"/>
    <w:rsid w:val="00964802"/>
    <w:rsid w:val="009651BA"/>
    <w:rsid w:val="00984F5A"/>
    <w:rsid w:val="00990AA2"/>
    <w:rsid w:val="00990C31"/>
    <w:rsid w:val="009925DE"/>
    <w:rsid w:val="00994C84"/>
    <w:rsid w:val="009A31DE"/>
    <w:rsid w:val="009A5E76"/>
    <w:rsid w:val="009B1090"/>
    <w:rsid w:val="009B2FE8"/>
    <w:rsid w:val="009B634D"/>
    <w:rsid w:val="009C088C"/>
    <w:rsid w:val="009C19C2"/>
    <w:rsid w:val="009C4CED"/>
    <w:rsid w:val="009C56EC"/>
    <w:rsid w:val="009C798D"/>
    <w:rsid w:val="009D1BDC"/>
    <w:rsid w:val="009E32ED"/>
    <w:rsid w:val="009E3B75"/>
    <w:rsid w:val="009E592C"/>
    <w:rsid w:val="009E6F35"/>
    <w:rsid w:val="009E7AA3"/>
    <w:rsid w:val="009F2373"/>
    <w:rsid w:val="009F30AD"/>
    <w:rsid w:val="009F4A51"/>
    <w:rsid w:val="009F56C3"/>
    <w:rsid w:val="00A0209D"/>
    <w:rsid w:val="00A03578"/>
    <w:rsid w:val="00A07D20"/>
    <w:rsid w:val="00A11718"/>
    <w:rsid w:val="00A12A6A"/>
    <w:rsid w:val="00A20782"/>
    <w:rsid w:val="00A20939"/>
    <w:rsid w:val="00A20CED"/>
    <w:rsid w:val="00A20EB4"/>
    <w:rsid w:val="00A22C95"/>
    <w:rsid w:val="00A23200"/>
    <w:rsid w:val="00A23402"/>
    <w:rsid w:val="00A33BFC"/>
    <w:rsid w:val="00A34F4F"/>
    <w:rsid w:val="00A35148"/>
    <w:rsid w:val="00A355BA"/>
    <w:rsid w:val="00A366D5"/>
    <w:rsid w:val="00A4022B"/>
    <w:rsid w:val="00A40891"/>
    <w:rsid w:val="00A50B5D"/>
    <w:rsid w:val="00A51217"/>
    <w:rsid w:val="00A52DD9"/>
    <w:rsid w:val="00A53C45"/>
    <w:rsid w:val="00A54446"/>
    <w:rsid w:val="00A56E8B"/>
    <w:rsid w:val="00A603E3"/>
    <w:rsid w:val="00A605EF"/>
    <w:rsid w:val="00A63B29"/>
    <w:rsid w:val="00A6477E"/>
    <w:rsid w:val="00A64813"/>
    <w:rsid w:val="00A70798"/>
    <w:rsid w:val="00A7275E"/>
    <w:rsid w:val="00A743BF"/>
    <w:rsid w:val="00A77191"/>
    <w:rsid w:val="00A775DB"/>
    <w:rsid w:val="00A911E9"/>
    <w:rsid w:val="00A91B88"/>
    <w:rsid w:val="00A93CDF"/>
    <w:rsid w:val="00A95D56"/>
    <w:rsid w:val="00A9741E"/>
    <w:rsid w:val="00AA5E80"/>
    <w:rsid w:val="00AA7B64"/>
    <w:rsid w:val="00AB0356"/>
    <w:rsid w:val="00AB134D"/>
    <w:rsid w:val="00AB69A6"/>
    <w:rsid w:val="00AC04F8"/>
    <w:rsid w:val="00AC589A"/>
    <w:rsid w:val="00AD4420"/>
    <w:rsid w:val="00AD5D0B"/>
    <w:rsid w:val="00AD66B2"/>
    <w:rsid w:val="00AE026E"/>
    <w:rsid w:val="00AE087E"/>
    <w:rsid w:val="00AE3D97"/>
    <w:rsid w:val="00AE7AB9"/>
    <w:rsid w:val="00AF52F0"/>
    <w:rsid w:val="00AF6E31"/>
    <w:rsid w:val="00AF75BA"/>
    <w:rsid w:val="00B0084F"/>
    <w:rsid w:val="00B04407"/>
    <w:rsid w:val="00B0493C"/>
    <w:rsid w:val="00B04FFD"/>
    <w:rsid w:val="00B067C8"/>
    <w:rsid w:val="00B15326"/>
    <w:rsid w:val="00B16E59"/>
    <w:rsid w:val="00B24F5F"/>
    <w:rsid w:val="00B260FE"/>
    <w:rsid w:val="00B26E7A"/>
    <w:rsid w:val="00B27837"/>
    <w:rsid w:val="00B3356B"/>
    <w:rsid w:val="00B34EA6"/>
    <w:rsid w:val="00B37033"/>
    <w:rsid w:val="00B37FB5"/>
    <w:rsid w:val="00B469CC"/>
    <w:rsid w:val="00B47B2F"/>
    <w:rsid w:val="00B52C42"/>
    <w:rsid w:val="00B54558"/>
    <w:rsid w:val="00B5653B"/>
    <w:rsid w:val="00B60988"/>
    <w:rsid w:val="00B641DD"/>
    <w:rsid w:val="00B652E9"/>
    <w:rsid w:val="00B717DB"/>
    <w:rsid w:val="00B71DB9"/>
    <w:rsid w:val="00B7288D"/>
    <w:rsid w:val="00B74C00"/>
    <w:rsid w:val="00B8305B"/>
    <w:rsid w:val="00B86402"/>
    <w:rsid w:val="00B8676E"/>
    <w:rsid w:val="00B872C5"/>
    <w:rsid w:val="00B92203"/>
    <w:rsid w:val="00B95CE2"/>
    <w:rsid w:val="00BA2B67"/>
    <w:rsid w:val="00BA3E13"/>
    <w:rsid w:val="00BB18EA"/>
    <w:rsid w:val="00BB347C"/>
    <w:rsid w:val="00BC0384"/>
    <w:rsid w:val="00BC043B"/>
    <w:rsid w:val="00BC0CBB"/>
    <w:rsid w:val="00BC2687"/>
    <w:rsid w:val="00BC2FF7"/>
    <w:rsid w:val="00BC39F1"/>
    <w:rsid w:val="00BC7853"/>
    <w:rsid w:val="00BC7B67"/>
    <w:rsid w:val="00BD024B"/>
    <w:rsid w:val="00BD473F"/>
    <w:rsid w:val="00BE0E13"/>
    <w:rsid w:val="00BE12E8"/>
    <w:rsid w:val="00BE284D"/>
    <w:rsid w:val="00BE2D51"/>
    <w:rsid w:val="00BE5576"/>
    <w:rsid w:val="00C00880"/>
    <w:rsid w:val="00C04D10"/>
    <w:rsid w:val="00C06770"/>
    <w:rsid w:val="00C14574"/>
    <w:rsid w:val="00C152A9"/>
    <w:rsid w:val="00C154A1"/>
    <w:rsid w:val="00C2120B"/>
    <w:rsid w:val="00C21AD4"/>
    <w:rsid w:val="00C231CB"/>
    <w:rsid w:val="00C23E7D"/>
    <w:rsid w:val="00C23FC2"/>
    <w:rsid w:val="00C242C4"/>
    <w:rsid w:val="00C30C00"/>
    <w:rsid w:val="00C32CD4"/>
    <w:rsid w:val="00C33B4F"/>
    <w:rsid w:val="00C4281A"/>
    <w:rsid w:val="00C47396"/>
    <w:rsid w:val="00C5103B"/>
    <w:rsid w:val="00C5158F"/>
    <w:rsid w:val="00C5230D"/>
    <w:rsid w:val="00C524C2"/>
    <w:rsid w:val="00C52509"/>
    <w:rsid w:val="00C535CF"/>
    <w:rsid w:val="00C62D0C"/>
    <w:rsid w:val="00C64EE3"/>
    <w:rsid w:val="00C65DF2"/>
    <w:rsid w:val="00C65E0C"/>
    <w:rsid w:val="00C65F1C"/>
    <w:rsid w:val="00C67452"/>
    <w:rsid w:val="00C71F81"/>
    <w:rsid w:val="00C76090"/>
    <w:rsid w:val="00C76EF9"/>
    <w:rsid w:val="00C77A3F"/>
    <w:rsid w:val="00C82249"/>
    <w:rsid w:val="00C83705"/>
    <w:rsid w:val="00C872D2"/>
    <w:rsid w:val="00C87CD4"/>
    <w:rsid w:val="00C914D3"/>
    <w:rsid w:val="00C92038"/>
    <w:rsid w:val="00C93B7D"/>
    <w:rsid w:val="00C95320"/>
    <w:rsid w:val="00C95793"/>
    <w:rsid w:val="00C9770F"/>
    <w:rsid w:val="00CA0F88"/>
    <w:rsid w:val="00CA291B"/>
    <w:rsid w:val="00CA3D0B"/>
    <w:rsid w:val="00CA52F3"/>
    <w:rsid w:val="00CB015E"/>
    <w:rsid w:val="00CB3D0B"/>
    <w:rsid w:val="00CB3EEB"/>
    <w:rsid w:val="00CC5297"/>
    <w:rsid w:val="00CC7553"/>
    <w:rsid w:val="00CD44A1"/>
    <w:rsid w:val="00CD5B58"/>
    <w:rsid w:val="00CD6A5A"/>
    <w:rsid w:val="00CE1A0E"/>
    <w:rsid w:val="00CE3539"/>
    <w:rsid w:val="00CE3684"/>
    <w:rsid w:val="00CE6540"/>
    <w:rsid w:val="00CE7347"/>
    <w:rsid w:val="00CF2FCA"/>
    <w:rsid w:val="00CF546E"/>
    <w:rsid w:val="00D04AD0"/>
    <w:rsid w:val="00D04F7D"/>
    <w:rsid w:val="00D06F09"/>
    <w:rsid w:val="00D0706F"/>
    <w:rsid w:val="00D14679"/>
    <w:rsid w:val="00D150A0"/>
    <w:rsid w:val="00D15E19"/>
    <w:rsid w:val="00D16146"/>
    <w:rsid w:val="00D24040"/>
    <w:rsid w:val="00D312F9"/>
    <w:rsid w:val="00D3163D"/>
    <w:rsid w:val="00D31640"/>
    <w:rsid w:val="00D31DDE"/>
    <w:rsid w:val="00D332DB"/>
    <w:rsid w:val="00D42A78"/>
    <w:rsid w:val="00D42DEE"/>
    <w:rsid w:val="00D43197"/>
    <w:rsid w:val="00D43723"/>
    <w:rsid w:val="00D44251"/>
    <w:rsid w:val="00D44AD2"/>
    <w:rsid w:val="00D460F7"/>
    <w:rsid w:val="00D47922"/>
    <w:rsid w:val="00D5123F"/>
    <w:rsid w:val="00D53F86"/>
    <w:rsid w:val="00D5437E"/>
    <w:rsid w:val="00D56E5A"/>
    <w:rsid w:val="00D6377A"/>
    <w:rsid w:val="00D63D7A"/>
    <w:rsid w:val="00D649DD"/>
    <w:rsid w:val="00D65EE3"/>
    <w:rsid w:val="00D67196"/>
    <w:rsid w:val="00D67530"/>
    <w:rsid w:val="00D700DB"/>
    <w:rsid w:val="00D7218A"/>
    <w:rsid w:val="00D72261"/>
    <w:rsid w:val="00D75148"/>
    <w:rsid w:val="00D773E2"/>
    <w:rsid w:val="00D80250"/>
    <w:rsid w:val="00D82155"/>
    <w:rsid w:val="00D82167"/>
    <w:rsid w:val="00D84649"/>
    <w:rsid w:val="00D85EED"/>
    <w:rsid w:val="00D85F96"/>
    <w:rsid w:val="00D87969"/>
    <w:rsid w:val="00D917A1"/>
    <w:rsid w:val="00D91A18"/>
    <w:rsid w:val="00D94311"/>
    <w:rsid w:val="00D94FAC"/>
    <w:rsid w:val="00D95D8C"/>
    <w:rsid w:val="00D96AD6"/>
    <w:rsid w:val="00D97E59"/>
    <w:rsid w:val="00DA10B7"/>
    <w:rsid w:val="00DA1706"/>
    <w:rsid w:val="00DA1B6D"/>
    <w:rsid w:val="00DA2137"/>
    <w:rsid w:val="00DA4F7B"/>
    <w:rsid w:val="00DA732F"/>
    <w:rsid w:val="00DB336E"/>
    <w:rsid w:val="00DB3900"/>
    <w:rsid w:val="00DB5437"/>
    <w:rsid w:val="00DC1937"/>
    <w:rsid w:val="00DC2159"/>
    <w:rsid w:val="00DC60E2"/>
    <w:rsid w:val="00DD3323"/>
    <w:rsid w:val="00DD3BB6"/>
    <w:rsid w:val="00DD7985"/>
    <w:rsid w:val="00DE01BC"/>
    <w:rsid w:val="00DE3659"/>
    <w:rsid w:val="00DE3756"/>
    <w:rsid w:val="00DE419E"/>
    <w:rsid w:val="00DE4895"/>
    <w:rsid w:val="00DE635E"/>
    <w:rsid w:val="00DF0141"/>
    <w:rsid w:val="00DF0BDA"/>
    <w:rsid w:val="00DF0DA2"/>
    <w:rsid w:val="00DF0DDD"/>
    <w:rsid w:val="00DF1C51"/>
    <w:rsid w:val="00DF34BD"/>
    <w:rsid w:val="00DF3E87"/>
    <w:rsid w:val="00DF6593"/>
    <w:rsid w:val="00DF6D48"/>
    <w:rsid w:val="00E00E8C"/>
    <w:rsid w:val="00E023AF"/>
    <w:rsid w:val="00E03EBA"/>
    <w:rsid w:val="00E0461D"/>
    <w:rsid w:val="00E0717B"/>
    <w:rsid w:val="00E07883"/>
    <w:rsid w:val="00E1334E"/>
    <w:rsid w:val="00E13D28"/>
    <w:rsid w:val="00E146E4"/>
    <w:rsid w:val="00E161FF"/>
    <w:rsid w:val="00E21406"/>
    <w:rsid w:val="00E256B3"/>
    <w:rsid w:val="00E332DB"/>
    <w:rsid w:val="00E406CE"/>
    <w:rsid w:val="00E41E4B"/>
    <w:rsid w:val="00E432FF"/>
    <w:rsid w:val="00E43DF6"/>
    <w:rsid w:val="00E44C54"/>
    <w:rsid w:val="00E4690C"/>
    <w:rsid w:val="00E46A4F"/>
    <w:rsid w:val="00E46DF3"/>
    <w:rsid w:val="00E47A50"/>
    <w:rsid w:val="00E53A96"/>
    <w:rsid w:val="00E55A0F"/>
    <w:rsid w:val="00E604F4"/>
    <w:rsid w:val="00E60846"/>
    <w:rsid w:val="00E6122C"/>
    <w:rsid w:val="00E6136C"/>
    <w:rsid w:val="00E62CA3"/>
    <w:rsid w:val="00E630CB"/>
    <w:rsid w:val="00E63CBC"/>
    <w:rsid w:val="00E64728"/>
    <w:rsid w:val="00E669BE"/>
    <w:rsid w:val="00E67C02"/>
    <w:rsid w:val="00E703D9"/>
    <w:rsid w:val="00E7147A"/>
    <w:rsid w:val="00E71EFC"/>
    <w:rsid w:val="00E75AF5"/>
    <w:rsid w:val="00E769DC"/>
    <w:rsid w:val="00E80F3C"/>
    <w:rsid w:val="00E813FE"/>
    <w:rsid w:val="00E81496"/>
    <w:rsid w:val="00E81EA6"/>
    <w:rsid w:val="00E84049"/>
    <w:rsid w:val="00E903F2"/>
    <w:rsid w:val="00E914D3"/>
    <w:rsid w:val="00E940FB"/>
    <w:rsid w:val="00E96907"/>
    <w:rsid w:val="00EA0125"/>
    <w:rsid w:val="00EA2E29"/>
    <w:rsid w:val="00EA7623"/>
    <w:rsid w:val="00EB25EC"/>
    <w:rsid w:val="00EB420F"/>
    <w:rsid w:val="00EB434D"/>
    <w:rsid w:val="00EB56CE"/>
    <w:rsid w:val="00EC0480"/>
    <w:rsid w:val="00EC151D"/>
    <w:rsid w:val="00EC28C7"/>
    <w:rsid w:val="00EC2EFA"/>
    <w:rsid w:val="00EC5A05"/>
    <w:rsid w:val="00EC5A0B"/>
    <w:rsid w:val="00ED0604"/>
    <w:rsid w:val="00ED2BF5"/>
    <w:rsid w:val="00ED34A1"/>
    <w:rsid w:val="00ED3EF3"/>
    <w:rsid w:val="00EE0808"/>
    <w:rsid w:val="00EE1071"/>
    <w:rsid w:val="00EE4AB9"/>
    <w:rsid w:val="00EE7FB3"/>
    <w:rsid w:val="00EF6E2D"/>
    <w:rsid w:val="00EF7BCB"/>
    <w:rsid w:val="00F01A96"/>
    <w:rsid w:val="00F0489A"/>
    <w:rsid w:val="00F04D99"/>
    <w:rsid w:val="00F10BA5"/>
    <w:rsid w:val="00F10F49"/>
    <w:rsid w:val="00F11909"/>
    <w:rsid w:val="00F12F6D"/>
    <w:rsid w:val="00F132C9"/>
    <w:rsid w:val="00F1432C"/>
    <w:rsid w:val="00F14AE3"/>
    <w:rsid w:val="00F14CFE"/>
    <w:rsid w:val="00F17646"/>
    <w:rsid w:val="00F30E59"/>
    <w:rsid w:val="00F32147"/>
    <w:rsid w:val="00F33B2C"/>
    <w:rsid w:val="00F34278"/>
    <w:rsid w:val="00F42980"/>
    <w:rsid w:val="00F43318"/>
    <w:rsid w:val="00F475F5"/>
    <w:rsid w:val="00F47826"/>
    <w:rsid w:val="00F53860"/>
    <w:rsid w:val="00F53C1C"/>
    <w:rsid w:val="00F54E38"/>
    <w:rsid w:val="00F551B1"/>
    <w:rsid w:val="00F60028"/>
    <w:rsid w:val="00F61CF2"/>
    <w:rsid w:val="00F6466E"/>
    <w:rsid w:val="00F66A30"/>
    <w:rsid w:val="00F66DFE"/>
    <w:rsid w:val="00F8154D"/>
    <w:rsid w:val="00F81B41"/>
    <w:rsid w:val="00F86458"/>
    <w:rsid w:val="00F86468"/>
    <w:rsid w:val="00F86B86"/>
    <w:rsid w:val="00F90499"/>
    <w:rsid w:val="00F90E81"/>
    <w:rsid w:val="00F9466B"/>
    <w:rsid w:val="00F9482F"/>
    <w:rsid w:val="00F9627E"/>
    <w:rsid w:val="00F96E93"/>
    <w:rsid w:val="00F97BCF"/>
    <w:rsid w:val="00F97C15"/>
    <w:rsid w:val="00FA21BF"/>
    <w:rsid w:val="00FA25A8"/>
    <w:rsid w:val="00FA313F"/>
    <w:rsid w:val="00FA74A3"/>
    <w:rsid w:val="00FB28D4"/>
    <w:rsid w:val="00FB541C"/>
    <w:rsid w:val="00FC3D0C"/>
    <w:rsid w:val="00FC4144"/>
    <w:rsid w:val="00FC5B4F"/>
    <w:rsid w:val="00FC6F4E"/>
    <w:rsid w:val="00FC709C"/>
    <w:rsid w:val="00FD0B73"/>
    <w:rsid w:val="00FD18D6"/>
    <w:rsid w:val="00FD2E0D"/>
    <w:rsid w:val="00FD5BFF"/>
    <w:rsid w:val="00FD68CF"/>
    <w:rsid w:val="00FE179C"/>
    <w:rsid w:val="00FE3E97"/>
    <w:rsid w:val="00FE68C8"/>
    <w:rsid w:val="00FF23FE"/>
    <w:rsid w:val="00FF2588"/>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styleId="Nevyeenzmnka">
    <w:name w:val="Unresolved Mention"/>
    <w:basedOn w:val="Standardnpsmoodstavce"/>
    <w:uiPriority w:val="99"/>
    <w:semiHidden/>
    <w:unhideWhenUsed/>
    <w:rsid w:val="00FF25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489056490">
      <w:bodyDiv w:val="1"/>
      <w:marLeft w:val="0"/>
      <w:marRight w:val="0"/>
      <w:marTop w:val="0"/>
      <w:marBottom w:val="0"/>
      <w:divBdr>
        <w:top w:val="none" w:sz="0" w:space="0" w:color="auto"/>
        <w:left w:val="none" w:sz="0" w:space="0" w:color="auto"/>
        <w:bottom w:val="none" w:sz="0" w:space="0" w:color="auto"/>
        <w:right w:val="none" w:sz="0" w:space="0" w:color="auto"/>
      </w:divBdr>
    </w:div>
    <w:div w:id="1783256799">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nempk.cz"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F0D30"/>
    <w:rsid w:val="001025D2"/>
    <w:rsid w:val="00250B18"/>
    <w:rsid w:val="003A4256"/>
    <w:rsid w:val="00430625"/>
    <w:rsid w:val="004C4370"/>
    <w:rsid w:val="00552864"/>
    <w:rsid w:val="005740E3"/>
    <w:rsid w:val="00657E73"/>
    <w:rsid w:val="00660E62"/>
    <w:rsid w:val="0079389A"/>
    <w:rsid w:val="007A2407"/>
    <w:rsid w:val="007A52EB"/>
    <w:rsid w:val="0088455F"/>
    <w:rsid w:val="009870AD"/>
    <w:rsid w:val="009F30AD"/>
    <w:rsid w:val="00A03578"/>
    <w:rsid w:val="00A902EA"/>
    <w:rsid w:val="00AB6BAC"/>
    <w:rsid w:val="00C42913"/>
    <w:rsid w:val="00CE1919"/>
    <w:rsid w:val="00D75148"/>
    <w:rsid w:val="00E82364"/>
    <w:rsid w:val="00FB5A44"/>
    <w:rsid w:val="00FD52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A6A0F5-B156-4696-A5F0-74B265838D28}">
  <ds:schemaRefs>
    <ds:schemaRef ds:uri="http://schemas.microsoft.com/office/2006/metadata/properties"/>
    <ds:schemaRef ds:uri="http://schemas.microsoft.com/office/infopath/2007/PartnerControls"/>
    <ds:schemaRef ds:uri="19640856-62da-4895-b3fe-7459e5292a28"/>
  </ds:schemaRefs>
</ds:datastoreItem>
</file>

<file path=customXml/itemProps2.xml><?xml version="1.0" encoding="utf-8"?>
<ds:datastoreItem xmlns:ds="http://schemas.openxmlformats.org/officeDocument/2006/customXml" ds:itemID="{8553C704-EC20-4EC5-870E-E47DD7354B58}">
  <ds:schemaRefs>
    <ds:schemaRef ds:uri="http://schemas.openxmlformats.org/officeDocument/2006/bibliography"/>
  </ds:schemaRefs>
</ds:datastoreItem>
</file>

<file path=customXml/itemProps3.xml><?xml version="1.0" encoding="utf-8"?>
<ds:datastoreItem xmlns:ds="http://schemas.openxmlformats.org/officeDocument/2006/customXml" ds:itemID="{F7715060-11CA-44D5-A87E-6966C4174CBB}">
  <ds:schemaRefs>
    <ds:schemaRef ds:uri="http://schemas.microsoft.com/sharepoint/v3/contenttype/forms"/>
  </ds:schemaRefs>
</ds:datastoreItem>
</file>

<file path=customXml/itemProps4.xml><?xml version="1.0" encoding="utf-8"?>
<ds:datastoreItem xmlns:ds="http://schemas.openxmlformats.org/officeDocument/2006/customXml" ds:itemID="{559B9949-7471-4AA7-ACAA-D906148FB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19</Pages>
  <Words>6144</Words>
  <Characters>36252</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42312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5</cp:revision>
  <cp:lastPrinted>2018-03-20T09:42:00Z</cp:lastPrinted>
  <dcterms:created xsi:type="dcterms:W3CDTF">2024-08-22T17:57:00Z</dcterms:created>
  <dcterms:modified xsi:type="dcterms:W3CDTF">2024-09-25T07:54:00Z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